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7AFE25" w14:textId="77777777" w:rsidR="00281D79" w:rsidRPr="00C208AF" w:rsidRDefault="00281D79" w:rsidP="00281D79">
      <w:pPr>
        <w:jc w:val="right"/>
        <w:rPr>
          <w:rFonts w:ascii="Calibri" w:hAnsi="Calibri" w:cs="Calibri"/>
          <w:b/>
          <w:noProof/>
        </w:rPr>
      </w:pPr>
      <w:r w:rsidRPr="00C208AF">
        <w:rPr>
          <w:rFonts w:ascii="Calibri" w:hAnsi="Calibri" w:cs="Calibri"/>
          <w:b/>
          <w:noProof/>
        </w:rPr>
        <w:t>ANEXA NR. 2</w:t>
      </w:r>
    </w:p>
    <w:p w14:paraId="4774A5CF" w14:textId="77777777" w:rsidR="00281D79" w:rsidRPr="00C208AF" w:rsidRDefault="00281D79" w:rsidP="00281D79">
      <w:pPr>
        <w:jc w:val="right"/>
        <w:rPr>
          <w:rFonts w:ascii="Calibri" w:hAnsi="Calibri" w:cs="Calibri"/>
          <w:b/>
          <w:bCs/>
          <w:noProof/>
        </w:rPr>
      </w:pPr>
    </w:p>
    <w:p w14:paraId="6109E444" w14:textId="77777777" w:rsidR="00281D79" w:rsidRPr="00C208AF" w:rsidRDefault="00281D79" w:rsidP="00281D79">
      <w:pPr>
        <w:jc w:val="center"/>
        <w:rPr>
          <w:rFonts w:ascii="Calibri" w:hAnsi="Calibri" w:cs="Calibri"/>
          <w:b/>
          <w:noProof/>
        </w:rPr>
      </w:pPr>
      <w:r w:rsidRPr="00C208AF">
        <w:rPr>
          <w:rFonts w:ascii="Calibri" w:hAnsi="Calibri" w:cs="Calibri"/>
          <w:b/>
          <w:noProof/>
        </w:rPr>
        <w:t>FORMATUL ȘI STRUCTURA CADRU ALE DECLARAȚIEI UNICE</w:t>
      </w:r>
    </w:p>
    <w:p w14:paraId="5386FE63" w14:textId="77777777" w:rsidR="00281D79" w:rsidRPr="00C208AF" w:rsidRDefault="00281D79" w:rsidP="00281D79">
      <w:pPr>
        <w:rPr>
          <w:rFonts w:ascii="Calibri" w:hAnsi="Calibri" w:cs="Calibri"/>
          <w:noProof/>
        </w:rPr>
      </w:pPr>
      <w:bookmarkStart w:id="0" w:name="_Hlk131884682"/>
    </w:p>
    <w:p w14:paraId="7CD9F533" w14:textId="77777777" w:rsidR="00281D79" w:rsidRPr="00C208AF" w:rsidRDefault="00281D79" w:rsidP="00281D79">
      <w:pPr>
        <w:rPr>
          <w:rFonts w:ascii="Calibri" w:hAnsi="Calibri" w:cs="Calibri"/>
          <w:noProof/>
        </w:rPr>
      </w:pPr>
      <w:r w:rsidRPr="00C208AF">
        <w:rPr>
          <w:rFonts w:ascii="Calibri" w:hAnsi="Calibri" w:cs="Calibri"/>
          <w:noProof/>
        </w:rPr>
        <w:t xml:space="preserve">Program: </w:t>
      </w:r>
      <w:r w:rsidRPr="00C208AF">
        <w:rPr>
          <w:rFonts w:ascii="Calibri" w:hAnsi="Calibri" w:cs="Calibri"/>
          <w:noProof/>
          <w:highlight w:val="lightGray"/>
        </w:rPr>
        <w:t>&lt;program&gt;</w:t>
      </w:r>
    </w:p>
    <w:p w14:paraId="50A0B28B" w14:textId="77777777" w:rsidR="00281D79" w:rsidRPr="00C208AF" w:rsidRDefault="00281D79" w:rsidP="00281D79">
      <w:pPr>
        <w:rPr>
          <w:rFonts w:ascii="Calibri" w:hAnsi="Calibri" w:cs="Calibri"/>
          <w:noProof/>
        </w:rPr>
      </w:pPr>
      <w:r w:rsidRPr="00C208AF">
        <w:rPr>
          <w:rFonts w:ascii="Calibri" w:hAnsi="Calibri" w:cs="Calibri"/>
          <w:noProof/>
        </w:rPr>
        <w:t xml:space="preserve">Prioritate: </w:t>
      </w:r>
      <w:r w:rsidRPr="00C208AF">
        <w:rPr>
          <w:rFonts w:ascii="Calibri" w:hAnsi="Calibri" w:cs="Calibri"/>
          <w:noProof/>
          <w:highlight w:val="lightGray"/>
        </w:rPr>
        <w:t>&lt;prioritate&gt;</w:t>
      </w:r>
    </w:p>
    <w:p w14:paraId="3FEE52A4" w14:textId="77777777" w:rsidR="00281D79" w:rsidRPr="00C208AF" w:rsidRDefault="00281D79" w:rsidP="00281D79">
      <w:pPr>
        <w:rPr>
          <w:rFonts w:ascii="Calibri" w:hAnsi="Calibri" w:cs="Calibri"/>
          <w:noProof/>
        </w:rPr>
      </w:pPr>
      <w:r w:rsidRPr="00C208AF">
        <w:rPr>
          <w:rFonts w:ascii="Calibri" w:hAnsi="Calibri" w:cs="Calibri"/>
          <w:noProof/>
        </w:rPr>
        <w:t xml:space="preserve">Obiectiv specific: </w:t>
      </w:r>
      <w:r w:rsidRPr="00C208AF">
        <w:rPr>
          <w:rFonts w:ascii="Calibri" w:hAnsi="Calibri" w:cs="Calibri"/>
          <w:noProof/>
          <w:highlight w:val="lightGray"/>
        </w:rPr>
        <w:t>&lt;obiectivSpecific&gt;</w:t>
      </w:r>
    </w:p>
    <w:p w14:paraId="34E536BE" w14:textId="77777777" w:rsidR="00281D79" w:rsidRPr="00C208AF" w:rsidRDefault="00281D79" w:rsidP="00281D79">
      <w:pPr>
        <w:rPr>
          <w:rFonts w:ascii="Calibri" w:hAnsi="Calibri" w:cs="Calibri"/>
          <w:noProof/>
          <w:highlight w:val="lightGray"/>
        </w:rPr>
      </w:pPr>
      <w:r w:rsidRPr="00C208AF">
        <w:rPr>
          <w:rFonts w:ascii="Calibri" w:hAnsi="Calibri" w:cs="Calibri"/>
          <w:noProof/>
        </w:rPr>
        <w:t xml:space="preserve">Apel de proiecte: </w:t>
      </w:r>
      <w:r w:rsidRPr="00C208AF">
        <w:rPr>
          <w:rFonts w:ascii="Calibri" w:hAnsi="Calibri" w:cs="Calibri"/>
          <w:noProof/>
          <w:highlight w:val="lightGray"/>
        </w:rPr>
        <w:t>&lt;titlu Apel&gt;</w:t>
      </w:r>
    </w:p>
    <w:p w14:paraId="5871F6B5" w14:textId="77777777" w:rsidR="00281D79" w:rsidRPr="00C208AF" w:rsidRDefault="00281D79" w:rsidP="00281D79">
      <w:pPr>
        <w:rPr>
          <w:rFonts w:ascii="Calibri" w:hAnsi="Calibri" w:cs="Calibri"/>
          <w:noProof/>
          <w:highlight w:val="lightGray"/>
        </w:rPr>
      </w:pPr>
      <w:r w:rsidRPr="00C208AF">
        <w:rPr>
          <w:rFonts w:ascii="Calibri" w:hAnsi="Calibri" w:cs="Calibri"/>
          <w:noProof/>
        </w:rPr>
        <w:t xml:space="preserve">Cod SMIS: </w:t>
      </w:r>
      <w:r w:rsidRPr="00C208AF">
        <w:rPr>
          <w:rFonts w:ascii="Calibri" w:hAnsi="Calibri" w:cs="Calibri"/>
          <w:noProof/>
          <w:highlight w:val="lightGray"/>
        </w:rPr>
        <w:t>&lt;cod SMIS&gt;</w:t>
      </w:r>
    </w:p>
    <w:bookmarkEnd w:id="0"/>
    <w:p w14:paraId="271255DF" w14:textId="77777777" w:rsidR="00281D79" w:rsidRPr="00C208AF" w:rsidRDefault="00281D79" w:rsidP="00281D79">
      <w:pPr>
        <w:rPr>
          <w:rFonts w:ascii="Calibri" w:hAnsi="Calibri" w:cs="Calibri"/>
          <w:noProof/>
        </w:rPr>
      </w:pPr>
    </w:p>
    <w:p w14:paraId="057516DE" w14:textId="77777777" w:rsidR="00281D79" w:rsidRPr="00C208AF" w:rsidRDefault="00281D79" w:rsidP="00281D79">
      <w:pPr>
        <w:jc w:val="center"/>
        <w:rPr>
          <w:rFonts w:ascii="Calibri" w:hAnsi="Calibri" w:cs="Calibri"/>
          <w:b/>
          <w:noProof/>
        </w:rPr>
      </w:pPr>
      <w:r w:rsidRPr="00C208AF">
        <w:rPr>
          <w:rFonts w:ascii="Calibri" w:hAnsi="Calibri" w:cs="Calibri"/>
          <w:b/>
          <w:noProof/>
        </w:rPr>
        <w:t>DECLARAȚIE UNICĂ</w:t>
      </w:r>
    </w:p>
    <w:p w14:paraId="77FB07BB" w14:textId="77777777" w:rsidR="00281D79" w:rsidRPr="00C208AF" w:rsidRDefault="00281D79" w:rsidP="00281D79">
      <w:pPr>
        <w:jc w:val="center"/>
        <w:rPr>
          <w:rFonts w:ascii="Calibri" w:hAnsi="Calibri" w:cs="Calibri"/>
          <w:b/>
          <w:noProof/>
        </w:rPr>
      </w:pPr>
    </w:p>
    <w:p w14:paraId="74647CE7" w14:textId="77777777" w:rsidR="00281D79" w:rsidRPr="00C208AF" w:rsidRDefault="00281D79" w:rsidP="00281D79">
      <w:pPr>
        <w:jc w:val="center"/>
        <w:rPr>
          <w:rFonts w:ascii="Calibri" w:hAnsi="Calibri" w:cs="Calibri"/>
          <w:b/>
          <w:noProof/>
        </w:rPr>
      </w:pPr>
    </w:p>
    <w:p w14:paraId="4E18A061" w14:textId="77777777" w:rsidR="00281D79" w:rsidRPr="00C208AF" w:rsidRDefault="00281D79" w:rsidP="00281D79">
      <w:pPr>
        <w:jc w:val="both"/>
        <w:rPr>
          <w:rFonts w:ascii="Calibri" w:hAnsi="Calibri" w:cs="Calibri"/>
          <w:noProof/>
        </w:rPr>
      </w:pPr>
      <w:r w:rsidRPr="00C208AF">
        <w:rPr>
          <w:rFonts w:ascii="Calibri" w:hAnsi="Calibri" w:cs="Calibri"/>
          <w:noProof/>
        </w:rPr>
        <w:t>Subsemnatul/subsemnata &lt;</w:t>
      </w:r>
      <w:r w:rsidRPr="00C208AF">
        <w:rPr>
          <w:rFonts w:ascii="Calibri" w:hAnsi="Calibri" w:cs="Calibri"/>
          <w:i/>
          <w:noProof/>
          <w:shd w:val="clear" w:color="auto" w:fill="B2B2B2"/>
        </w:rPr>
        <w:t>nume</w:t>
      </w:r>
      <w:r w:rsidRPr="00C208AF">
        <w:rPr>
          <w:rFonts w:ascii="Calibri" w:hAnsi="Calibri" w:cs="Calibri"/>
          <w:i/>
          <w:noProof/>
        </w:rPr>
        <w:t>&gt;, &lt;</w:t>
      </w:r>
      <w:r w:rsidRPr="00C208AF">
        <w:rPr>
          <w:rFonts w:ascii="Calibri" w:hAnsi="Calibri" w:cs="Calibri"/>
          <w:i/>
          <w:noProof/>
          <w:shd w:val="clear" w:color="auto" w:fill="B2B2B2"/>
        </w:rPr>
        <w:t>prenume</w:t>
      </w:r>
      <w:r w:rsidRPr="00C208AF">
        <w:rPr>
          <w:rFonts w:ascii="Calibri" w:hAnsi="Calibri" w:cs="Calibri"/>
          <w:i/>
          <w:noProof/>
        </w:rPr>
        <w:t>&gt;</w:t>
      </w:r>
      <w:r w:rsidRPr="00C208AF">
        <w:rPr>
          <w:rFonts w:ascii="Calibri" w:hAnsi="Calibri" w:cs="Calibri"/>
          <w:noProof/>
        </w:rPr>
        <w:t>, posesor al  BI/CI, seria &lt;</w:t>
      </w:r>
      <w:r w:rsidRPr="00C208AF">
        <w:rPr>
          <w:rFonts w:ascii="Calibri" w:hAnsi="Calibri" w:cs="Calibri"/>
          <w:noProof/>
          <w:shd w:val="clear" w:color="auto" w:fill="B2B2B2"/>
        </w:rPr>
        <w:t>seriaCI</w:t>
      </w:r>
      <w:r w:rsidRPr="00C208AF">
        <w:rPr>
          <w:rFonts w:ascii="Calibri" w:hAnsi="Calibri" w:cs="Calibri"/>
          <w:noProof/>
        </w:rPr>
        <w:t>&gt; nr. &lt;</w:t>
      </w:r>
      <w:r w:rsidRPr="00C208AF">
        <w:rPr>
          <w:rFonts w:ascii="Calibri" w:hAnsi="Calibri" w:cs="Calibri"/>
          <w:noProof/>
          <w:shd w:val="clear" w:color="auto" w:fill="B2B2B2"/>
        </w:rPr>
        <w:t>nrCi</w:t>
      </w:r>
      <w:r w:rsidRPr="00C208AF">
        <w:rPr>
          <w:rFonts w:ascii="Calibri" w:hAnsi="Calibri" w:cs="Calibri"/>
          <w:noProof/>
        </w:rPr>
        <w:t>&gt;, CNP &lt;</w:t>
      </w:r>
      <w:r w:rsidRPr="00C208AF">
        <w:rPr>
          <w:rFonts w:ascii="Calibri" w:hAnsi="Calibri" w:cs="Calibri"/>
          <w:noProof/>
          <w:shd w:val="clear" w:color="auto" w:fill="B2B2B2"/>
        </w:rPr>
        <w:t>CNP</w:t>
      </w:r>
      <w:r w:rsidRPr="00C208AF">
        <w:rPr>
          <w:rFonts w:ascii="Calibri" w:hAnsi="Calibri" w:cs="Calibri"/>
          <w:noProof/>
        </w:rPr>
        <w:t>&gt;, în calitate de &lt;</w:t>
      </w:r>
      <w:r w:rsidRPr="00C208AF">
        <w:rPr>
          <w:rFonts w:ascii="Calibri" w:hAnsi="Calibri" w:cs="Calibri"/>
          <w:noProof/>
          <w:shd w:val="clear" w:color="auto" w:fill="B2B2B2"/>
        </w:rPr>
        <w:t>reprezentant/imputernicit</w:t>
      </w:r>
      <w:r w:rsidRPr="00C208AF">
        <w:rPr>
          <w:rFonts w:ascii="Calibri" w:hAnsi="Calibri" w:cs="Calibri"/>
          <w:noProof/>
        </w:rPr>
        <w:t>&gt; al &lt;</w:t>
      </w:r>
      <w:r w:rsidRPr="00C208AF">
        <w:rPr>
          <w:rFonts w:ascii="Calibri" w:hAnsi="Calibri" w:cs="Calibri"/>
          <w:noProof/>
          <w:shd w:val="clear" w:color="auto" w:fill="B2B2B2"/>
        </w:rPr>
        <w:t>entitate</w:t>
      </w:r>
      <w:r w:rsidRPr="00C208AF">
        <w:rPr>
          <w:rFonts w:ascii="Calibri" w:hAnsi="Calibri" w:cs="Calibri"/>
          <w:noProof/>
        </w:rPr>
        <w:t>&gt; în calitate de &lt;</w:t>
      </w:r>
      <w:r w:rsidRPr="00C208AF">
        <w:rPr>
          <w:rFonts w:ascii="Calibri" w:hAnsi="Calibri" w:cs="Calibri"/>
          <w:noProof/>
          <w:shd w:val="clear" w:color="auto" w:fill="B2B2B2"/>
        </w:rPr>
        <w:t>calitate în parteneriat - partener/lider</w:t>
      </w:r>
      <w:r w:rsidRPr="00C208AF">
        <w:rPr>
          <w:rFonts w:ascii="Calibri" w:hAnsi="Calibri" w:cs="Calibri"/>
          <w:noProof/>
        </w:rPr>
        <w:t>&gt;</w:t>
      </w:r>
      <w:r w:rsidRPr="00C208AF">
        <w:rPr>
          <w:rFonts w:ascii="Calibri" w:hAnsi="Calibri" w:cs="Calibri"/>
          <w:i/>
          <w:noProof/>
        </w:rPr>
        <w:t xml:space="preserve"> al parteneriatului format din </w:t>
      </w:r>
      <w:r w:rsidRPr="00C208AF">
        <w:rPr>
          <w:rFonts w:ascii="Calibri" w:hAnsi="Calibri" w:cs="Calibri"/>
          <w:i/>
          <w:noProof/>
          <w:shd w:val="clear" w:color="auto" w:fill="B2B2B2"/>
        </w:rPr>
        <w:t>&lt;denumire parteneriat&gt;</w:t>
      </w:r>
      <w:r w:rsidRPr="00C208AF">
        <w:rPr>
          <w:rFonts w:ascii="Calibri" w:hAnsi="Calibri" w:cs="Calibri"/>
          <w:noProof/>
        </w:rPr>
        <w:t>, cunoscând prevederile legale privind falsul în declarații și falsul intelectual, declar următoarele:</w:t>
      </w:r>
    </w:p>
    <w:p w14:paraId="21CD89D3" w14:textId="77777777" w:rsidR="00281D79" w:rsidRPr="00C208AF" w:rsidRDefault="00281D79" w:rsidP="00281D79">
      <w:pPr>
        <w:pStyle w:val="bullet"/>
        <w:numPr>
          <w:ilvl w:val="0"/>
          <w:numId w:val="0"/>
        </w:numPr>
        <w:spacing w:before="0" w:after="0"/>
        <w:rPr>
          <w:rFonts w:ascii="Calibri" w:hAnsi="Calibri" w:cs="Calibri"/>
          <w:sz w:val="24"/>
        </w:rPr>
      </w:pPr>
      <w:r w:rsidRPr="00C208AF">
        <w:rPr>
          <w:rFonts w:ascii="Calibri" w:hAnsi="Calibri" w:cs="Calibri"/>
          <w:i/>
          <w:iCs/>
          <w:sz w:val="24"/>
          <w:lang w:eastAsia="sk-SK"/>
        </w:rPr>
        <w:t xml:space="preserve"> &lt;</w:t>
      </w:r>
      <w:r w:rsidRPr="00C208AF">
        <w:rPr>
          <w:rFonts w:ascii="Calibri" w:hAnsi="Calibri" w:cs="Calibri"/>
          <w:i/>
          <w:iCs/>
          <w:sz w:val="24"/>
          <w:shd w:val="clear" w:color="auto" w:fill="B2B2B2"/>
          <w:lang w:eastAsia="sk-SK"/>
        </w:rPr>
        <w:t>solicitant</w:t>
      </w:r>
      <w:r w:rsidRPr="00C208AF">
        <w:rPr>
          <w:rFonts w:ascii="Calibri" w:hAnsi="Calibri" w:cs="Calibri"/>
          <w:i/>
          <w:iCs/>
          <w:sz w:val="24"/>
          <w:lang w:eastAsia="sk-SK"/>
        </w:rPr>
        <w:t>&gt;</w:t>
      </w:r>
      <w:r w:rsidRPr="00C208AF">
        <w:rPr>
          <w:rFonts w:ascii="Calibri" w:hAnsi="Calibri" w:cs="Calibri"/>
          <w:sz w:val="24"/>
        </w:rPr>
        <w:t xml:space="preserve"> depune Cererea de finanțare cu titlul &lt;</w:t>
      </w:r>
      <w:r w:rsidRPr="00C208AF">
        <w:rPr>
          <w:rFonts w:ascii="Calibri" w:hAnsi="Calibri" w:cs="Calibri"/>
          <w:sz w:val="24"/>
          <w:shd w:val="clear" w:color="auto" w:fill="B2B2B2"/>
        </w:rPr>
        <w:t>titlu proiect</w:t>
      </w:r>
      <w:r w:rsidRPr="00C208AF">
        <w:rPr>
          <w:rFonts w:ascii="Calibri" w:hAnsi="Calibri" w:cs="Calibri"/>
          <w:sz w:val="24"/>
        </w:rPr>
        <w:t>&gt;, depus în cadrul Apelului de proiecte &lt;</w:t>
      </w:r>
      <w:r w:rsidRPr="00C208AF">
        <w:rPr>
          <w:rFonts w:ascii="Calibri" w:hAnsi="Calibri" w:cs="Calibri"/>
          <w:sz w:val="24"/>
          <w:shd w:val="clear" w:color="auto" w:fill="B2B2B2"/>
        </w:rPr>
        <w:t>titlu apel</w:t>
      </w:r>
      <w:r w:rsidRPr="00C208AF">
        <w:rPr>
          <w:rFonts w:ascii="Calibri" w:hAnsi="Calibri" w:cs="Calibri"/>
          <w:sz w:val="24"/>
        </w:rPr>
        <w:t>&gt;, lansat în cadrul programului &lt;</w:t>
      </w:r>
      <w:r w:rsidRPr="00C208AF">
        <w:rPr>
          <w:rFonts w:ascii="Calibri" w:hAnsi="Calibri" w:cs="Calibri"/>
          <w:sz w:val="24"/>
          <w:shd w:val="clear" w:color="auto" w:fill="B2B2B2"/>
        </w:rPr>
        <w:t>program</w:t>
      </w:r>
      <w:r w:rsidRPr="00C208AF">
        <w:rPr>
          <w:rFonts w:ascii="Calibri" w:hAnsi="Calibri" w:cs="Calibri"/>
          <w:sz w:val="24"/>
        </w:rPr>
        <w:t>&gt;, prioritatea &lt;</w:t>
      </w:r>
      <w:r w:rsidRPr="00C208AF">
        <w:rPr>
          <w:rFonts w:ascii="Calibri" w:hAnsi="Calibri" w:cs="Calibri"/>
          <w:sz w:val="24"/>
          <w:shd w:val="clear" w:color="auto" w:fill="B2B2B2"/>
        </w:rPr>
        <w:t>prioritate</w:t>
      </w:r>
      <w:r w:rsidRPr="00C208AF">
        <w:rPr>
          <w:rFonts w:ascii="Calibri" w:hAnsi="Calibri" w:cs="Calibri"/>
          <w:sz w:val="24"/>
        </w:rPr>
        <w:t>&gt;, obiectiv specific &lt;</w:t>
      </w:r>
      <w:r w:rsidRPr="00C208AF">
        <w:rPr>
          <w:rFonts w:ascii="Calibri" w:hAnsi="Calibri" w:cs="Calibri"/>
          <w:sz w:val="24"/>
          <w:shd w:val="clear" w:color="auto" w:fill="B2B2B2"/>
        </w:rPr>
        <w:t>obiectivSpecific</w:t>
      </w:r>
      <w:r w:rsidRPr="00C208AF">
        <w:rPr>
          <w:rFonts w:ascii="Calibri" w:hAnsi="Calibri" w:cs="Calibri"/>
          <w:sz w:val="24"/>
        </w:rPr>
        <w:t>&gt; în calitate de &lt;</w:t>
      </w:r>
      <w:r w:rsidRPr="00C208AF">
        <w:rPr>
          <w:rFonts w:ascii="Calibri" w:hAnsi="Calibri" w:cs="Calibri"/>
          <w:sz w:val="24"/>
          <w:shd w:val="clear" w:color="auto" w:fill="B2B2B2"/>
        </w:rPr>
        <w:t>calitatea în proiect</w:t>
      </w:r>
      <w:r w:rsidRPr="00C208AF">
        <w:rPr>
          <w:rFonts w:ascii="Calibri" w:hAnsi="Calibri" w:cs="Calibri"/>
          <w:sz w:val="24"/>
        </w:rPr>
        <w:t xml:space="preserve">&gt;, proiect pentru care va fi asigurata o contribuție proprie de </w:t>
      </w:r>
      <w:r w:rsidRPr="00C208AF">
        <w:rPr>
          <w:rFonts w:ascii="Calibri" w:hAnsi="Calibri" w:cs="Calibri"/>
          <w:i/>
          <w:sz w:val="24"/>
        </w:rPr>
        <w:t>&lt;</w:t>
      </w:r>
      <w:r w:rsidRPr="00C208AF">
        <w:rPr>
          <w:rFonts w:ascii="Calibri" w:hAnsi="Calibri" w:cs="Calibri"/>
          <w:i/>
          <w:sz w:val="24"/>
          <w:shd w:val="clear" w:color="auto" w:fill="B2B2B2"/>
        </w:rPr>
        <w:t>contributia Proprie</w:t>
      </w:r>
      <w:r w:rsidRPr="00C208AF">
        <w:rPr>
          <w:rFonts w:ascii="Calibri" w:hAnsi="Calibri" w:cs="Calibri"/>
          <w:i/>
          <w:sz w:val="24"/>
        </w:rPr>
        <w:t>&gt; lei, reprezentând &lt;</w:t>
      </w:r>
      <w:r w:rsidRPr="00C208AF">
        <w:rPr>
          <w:rFonts w:ascii="Calibri" w:hAnsi="Calibri" w:cs="Calibri"/>
          <w:i/>
          <w:sz w:val="24"/>
          <w:shd w:val="clear" w:color="auto" w:fill="999999"/>
        </w:rPr>
        <w:t>x</w:t>
      </w:r>
      <w:r w:rsidRPr="00C208AF">
        <w:rPr>
          <w:rFonts w:ascii="Calibri" w:hAnsi="Calibri" w:cs="Calibri"/>
          <w:i/>
          <w:sz w:val="24"/>
        </w:rPr>
        <w:t xml:space="preserve">&gt;% din valoarea eligibilă a proiectului. </w:t>
      </w:r>
      <w:r w:rsidRPr="00C208AF">
        <w:rPr>
          <w:rFonts w:ascii="Calibri" w:hAnsi="Calibri" w:cs="Calibri"/>
          <w:i/>
          <w:iCs/>
          <w:sz w:val="24"/>
        </w:rPr>
        <w:t>(unde x% = se va calcula din datele introduse în Cererea de finanțare ca contribuție proprie din valoarea eligibilă a proiectului).</w:t>
      </w:r>
    </w:p>
    <w:p w14:paraId="652D1C4C" w14:textId="77777777" w:rsidR="00281D79" w:rsidRPr="00C208AF" w:rsidRDefault="00281D79" w:rsidP="00281D79">
      <w:pPr>
        <w:pStyle w:val="bullet"/>
        <w:numPr>
          <w:ilvl w:val="0"/>
          <w:numId w:val="0"/>
        </w:numPr>
        <w:spacing w:before="0" w:after="0"/>
        <w:rPr>
          <w:rFonts w:ascii="Calibri" w:hAnsi="Calibri" w:cs="Calibri"/>
          <w:sz w:val="24"/>
        </w:rPr>
      </w:pPr>
    </w:p>
    <w:p w14:paraId="0EA375BD" w14:textId="77777777" w:rsidR="00281D79" w:rsidRPr="00C208AF" w:rsidRDefault="00281D79" w:rsidP="00281D79">
      <w:pPr>
        <w:pStyle w:val="bullet"/>
        <w:numPr>
          <w:ilvl w:val="0"/>
          <w:numId w:val="5"/>
        </w:numPr>
        <w:spacing w:before="0" w:after="0"/>
        <w:rPr>
          <w:rFonts w:ascii="Calibri" w:hAnsi="Calibri" w:cs="Calibri"/>
          <w:b/>
          <w:iCs/>
          <w:sz w:val="24"/>
          <w:lang w:eastAsia="sk-SK"/>
        </w:rPr>
      </w:pPr>
      <w:r w:rsidRPr="00C208AF">
        <w:rPr>
          <w:rFonts w:ascii="Calibri" w:hAnsi="Calibri" w:cs="Calibri"/>
          <w:b/>
          <w:iCs/>
          <w:sz w:val="24"/>
          <w:lang w:eastAsia="sk-SK"/>
        </w:rPr>
        <w:t>Sunt respectate cerințele specifice de eligibilitate aplicabile proiectului și solicitantului</w:t>
      </w:r>
      <w:r w:rsidRPr="00C208AF">
        <w:rPr>
          <w:rFonts w:ascii="Calibri" w:hAnsi="Calibri" w:cs="Calibri"/>
          <w:b/>
          <w:iCs/>
          <w:color w:val="002060"/>
          <w:sz w:val="24"/>
          <w:lang w:eastAsia="sk-SK"/>
        </w:rPr>
        <w:t xml:space="preserve">, </w:t>
      </w:r>
      <w:r w:rsidRPr="00C208AF">
        <w:rPr>
          <w:rFonts w:ascii="Calibri" w:hAnsi="Calibri" w:cs="Calibri"/>
          <w:b/>
          <w:iCs/>
          <w:sz w:val="24"/>
          <w:lang w:eastAsia="sk-SK"/>
        </w:rPr>
        <w:t>în condițiile și la termenele prevăzute în Ghidul Solicitantului, după cum urmează:</w:t>
      </w:r>
    </w:p>
    <w:p w14:paraId="2FE89D3E" w14:textId="77777777" w:rsidR="00281D79" w:rsidRPr="00C208AF" w:rsidRDefault="00281D79" w:rsidP="00281D79">
      <w:pPr>
        <w:pStyle w:val="bullet"/>
        <w:numPr>
          <w:ilvl w:val="0"/>
          <w:numId w:val="0"/>
        </w:numPr>
        <w:spacing w:before="0" w:after="0"/>
        <w:ind w:left="360"/>
        <w:rPr>
          <w:rFonts w:ascii="Calibri" w:hAnsi="Calibri" w:cs="Calibri"/>
          <w:b/>
          <w:iCs/>
          <w:sz w:val="24"/>
          <w:lang w:eastAsia="sk-SK"/>
        </w:rPr>
      </w:pPr>
    </w:p>
    <w:p w14:paraId="09E5153D" w14:textId="77777777" w:rsidR="00281D79" w:rsidRPr="00C208AF" w:rsidRDefault="00281D79" w:rsidP="00281D79">
      <w:pPr>
        <w:pStyle w:val="bullet"/>
        <w:numPr>
          <w:ilvl w:val="0"/>
          <w:numId w:val="0"/>
        </w:numPr>
        <w:spacing w:before="0" w:after="0"/>
        <w:ind w:left="360"/>
        <w:rPr>
          <w:rFonts w:ascii="Calibri" w:hAnsi="Calibri" w:cs="Calibri"/>
          <w:b/>
          <w:iCs/>
          <w:sz w:val="24"/>
          <w:lang w:eastAsia="sk-SK"/>
        </w:rPr>
      </w:pPr>
      <w:r w:rsidRPr="00C208AF">
        <w:rPr>
          <w:rFonts w:ascii="Calibri" w:hAnsi="Calibri" w:cs="Calibri"/>
          <w:b/>
          <w:iCs/>
          <w:sz w:val="24"/>
          <w:lang w:eastAsia="sk-SK"/>
        </w:rPr>
        <w:t>A.1 Solicitantul de finanțare/partenerii</w:t>
      </w:r>
    </w:p>
    <w:p w14:paraId="346C841A" w14:textId="77777777" w:rsidR="00281D79" w:rsidRPr="00C208AF" w:rsidRDefault="00281D79" w:rsidP="00281D79">
      <w:pPr>
        <w:pStyle w:val="bullet"/>
        <w:numPr>
          <w:ilvl w:val="0"/>
          <w:numId w:val="0"/>
        </w:numPr>
        <w:spacing w:before="0" w:after="0"/>
        <w:ind w:left="360"/>
        <w:rPr>
          <w:rFonts w:ascii="Calibri" w:hAnsi="Calibri" w:cs="Calibri"/>
          <w:b/>
          <w:iCs/>
          <w:sz w:val="24"/>
          <w:lang w:eastAsia="sk-SK"/>
        </w:rPr>
      </w:pPr>
    </w:p>
    <w:p w14:paraId="4214A31A" w14:textId="201655DF" w:rsidR="00281D79" w:rsidRPr="00C208AF" w:rsidRDefault="00281D79" w:rsidP="00281D79">
      <w:pPr>
        <w:pStyle w:val="bullet"/>
        <w:numPr>
          <w:ilvl w:val="0"/>
          <w:numId w:val="0"/>
        </w:numPr>
        <w:spacing w:before="0" w:after="0"/>
        <w:ind w:left="360"/>
        <w:rPr>
          <w:rFonts w:ascii="Calibri" w:hAnsi="Calibri" w:cs="Calibri"/>
          <w:sz w:val="24"/>
        </w:rPr>
      </w:pPr>
      <w:r w:rsidRPr="00C208AF">
        <w:rPr>
          <w:rFonts w:ascii="Calibri" w:hAnsi="Calibri" w:cs="Calibri"/>
          <w:sz w:val="24"/>
        </w:rPr>
        <w:fldChar w:fldCharType="begin">
          <w:ffData>
            <w:name w:val=""/>
            <w:enabled/>
            <w:calcOnExit w:val="0"/>
            <w:checkBox>
              <w:sizeAuto/>
              <w:default w:val="0"/>
            </w:checkBox>
          </w:ffData>
        </w:fldChar>
      </w:r>
      <w:r w:rsidRPr="00C208AF">
        <w:rPr>
          <w:rFonts w:ascii="Calibri" w:hAnsi="Calibri" w:cs="Calibri"/>
          <w:sz w:val="24"/>
        </w:rPr>
        <w:instrText xml:space="preserve"> FORMCHECKBOX </w:instrText>
      </w:r>
      <w:r w:rsidR="0063158C">
        <w:rPr>
          <w:rFonts w:ascii="Calibri" w:hAnsi="Calibri" w:cs="Calibri"/>
          <w:sz w:val="24"/>
        </w:rPr>
      </w:r>
      <w:r w:rsidR="0063158C">
        <w:rPr>
          <w:rFonts w:ascii="Calibri" w:hAnsi="Calibri" w:cs="Calibri"/>
          <w:sz w:val="24"/>
        </w:rPr>
        <w:fldChar w:fldCharType="separate"/>
      </w:r>
      <w:r w:rsidRPr="00C208AF">
        <w:rPr>
          <w:rFonts w:ascii="Calibri" w:hAnsi="Calibri" w:cs="Calibri"/>
          <w:sz w:val="24"/>
        </w:rPr>
        <w:fldChar w:fldCharType="end"/>
      </w:r>
      <w:r w:rsidRPr="00C208AF">
        <w:rPr>
          <w:rFonts w:ascii="Calibri" w:hAnsi="Calibri" w:cs="Calibri"/>
          <w:sz w:val="24"/>
        </w:rPr>
        <w:t xml:space="preserve"> Solicitantul/Membrii parteneriatului se încadrează în categoria solicitanților eligibili în conformitate cu prevederile ghidului solicitantului, secțiunea 5.1.2, 5.1.3, 5.1.4.</w:t>
      </w:r>
    </w:p>
    <w:p w14:paraId="2CC1E521" w14:textId="77777777" w:rsidR="00281D79" w:rsidRPr="00C208AF" w:rsidRDefault="00281D79" w:rsidP="00281D79">
      <w:pPr>
        <w:pStyle w:val="bullet"/>
        <w:numPr>
          <w:ilvl w:val="0"/>
          <w:numId w:val="0"/>
        </w:numPr>
        <w:spacing w:before="0" w:after="0"/>
        <w:ind w:left="360"/>
        <w:rPr>
          <w:rFonts w:ascii="Calibri" w:hAnsi="Calibri" w:cs="Calibri"/>
          <w:sz w:val="24"/>
        </w:rPr>
      </w:pPr>
    </w:p>
    <w:p w14:paraId="257FDDCF" w14:textId="565D2AAB" w:rsidR="00281D79" w:rsidRPr="00C208AF" w:rsidRDefault="00281D79" w:rsidP="00281D79">
      <w:pPr>
        <w:pStyle w:val="Listparagraf"/>
        <w:suppressAutoHyphens w:val="0"/>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63158C">
        <w:rPr>
          <w:rFonts w:ascii="Calibri" w:hAnsi="Calibri" w:cs="Calibri"/>
          <w:noProof/>
          <w:sz w:val="24"/>
          <w:szCs w:val="24"/>
        </w:rPr>
      </w:r>
      <w:r w:rsidR="0063158C">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 w:name="__Fieldmark__24426_1580758020"/>
      <w:bookmarkStart w:id="2" w:name="__Fieldmark__24430_1580758020"/>
      <w:bookmarkStart w:id="3" w:name="__Fieldmark__24431_1580758020"/>
      <w:bookmarkStart w:id="4" w:name="__Fieldmark__24432_1580758020"/>
      <w:bookmarkStart w:id="5" w:name="__Fieldmark__24433_1580758020"/>
      <w:bookmarkStart w:id="6" w:name="__Fieldmark__24434_1580758020"/>
      <w:bookmarkStart w:id="7" w:name="__Fieldmark__24435_1580758020"/>
      <w:bookmarkEnd w:id="1"/>
      <w:bookmarkEnd w:id="2"/>
      <w:bookmarkEnd w:id="3"/>
      <w:bookmarkEnd w:id="4"/>
      <w:bookmarkEnd w:id="5"/>
      <w:bookmarkEnd w:id="6"/>
      <w:bookmarkEnd w:id="7"/>
      <w:r w:rsidRPr="00C208AF">
        <w:rPr>
          <w:rFonts w:ascii="Calibri" w:hAnsi="Calibri" w:cs="Calibri"/>
          <w:b/>
          <w:noProof/>
          <w:sz w:val="24"/>
          <w:szCs w:val="24"/>
        </w:rPr>
        <w:t xml:space="preserve"> </w:t>
      </w:r>
      <w:r w:rsidRPr="00C208AF">
        <w:rPr>
          <w:rFonts w:ascii="Calibri" w:hAnsi="Calibri" w:cs="Calibri"/>
          <w:noProof/>
          <w:sz w:val="24"/>
          <w:szCs w:val="24"/>
        </w:rPr>
        <w:t>Solicitantul (individual/unul din parteneri) deține drepturi asupra imobilului, obiect al proiectului, care îi conferă dreptul de a realiza investiția începând cu data depunerii cererii de finanțare, conform ghidului solicitantului secțiunea 5.1.1, pct. 2.</w:t>
      </w:r>
    </w:p>
    <w:p w14:paraId="356D183B" w14:textId="77777777" w:rsidR="00281D79" w:rsidRPr="00C208AF" w:rsidRDefault="00281D79" w:rsidP="00281D79">
      <w:pPr>
        <w:pStyle w:val="Listparagraf"/>
        <w:suppressAutoHyphens w:val="0"/>
        <w:spacing w:after="0" w:line="240" w:lineRule="auto"/>
        <w:ind w:left="360"/>
        <w:jc w:val="both"/>
        <w:rPr>
          <w:rFonts w:ascii="Calibri" w:hAnsi="Calibri" w:cs="Calibri"/>
          <w:noProof/>
          <w:sz w:val="24"/>
          <w:szCs w:val="24"/>
        </w:rPr>
      </w:pPr>
    </w:p>
    <w:p w14:paraId="4B35BC26" w14:textId="3F4D9C66" w:rsidR="00CF347D" w:rsidRPr="0084251C" w:rsidRDefault="00281D79" w:rsidP="00CF347D">
      <w:pPr>
        <w:suppressAutoHyphens/>
        <w:ind w:left="630"/>
        <w:jc w:val="both"/>
        <w:rPr>
          <w:ins w:id="8" w:author="Andreea Sicoe" w:date="2025-10-13T11:00:00Z" w16du:dateUtc="2025-10-13T08:00:00Z"/>
          <w:rFonts w:ascii="Calibri" w:hAnsi="Calibri" w:cs="Calibri"/>
          <w:iCs/>
          <w:lang w:eastAsia="sk-SK"/>
        </w:rPr>
      </w:pPr>
      <w:r w:rsidRPr="00C208AF">
        <w:rPr>
          <w:rFonts w:ascii="Calibri" w:hAnsi="Calibri" w:cs="Calibri"/>
          <w:iCs/>
          <w:lang w:eastAsia="sk-SK"/>
        </w:rPr>
        <w:fldChar w:fldCharType="begin">
          <w:ffData>
            <w:name w:val=""/>
            <w:enabled/>
            <w:calcOnExit w:val="0"/>
            <w:checkBox>
              <w:sizeAuto/>
              <w:default w:val="0"/>
            </w:checkBox>
          </w:ffData>
        </w:fldChar>
      </w:r>
      <w:r w:rsidRPr="00C208AF">
        <w:rPr>
          <w:rFonts w:ascii="Calibri" w:hAnsi="Calibri" w:cs="Calibri"/>
          <w:iCs/>
          <w:lang w:eastAsia="sk-SK"/>
        </w:rPr>
        <w:instrText xml:space="preserve"> FORMCHECKBOX </w:instrText>
      </w:r>
      <w:r w:rsidR="0063158C">
        <w:rPr>
          <w:rFonts w:ascii="Calibri" w:hAnsi="Calibri" w:cs="Calibri"/>
          <w:iCs/>
          <w:lang w:eastAsia="sk-SK"/>
        </w:rPr>
      </w:r>
      <w:r w:rsidR="0063158C">
        <w:rPr>
          <w:rFonts w:ascii="Calibri" w:hAnsi="Calibri" w:cs="Calibri"/>
          <w:iCs/>
          <w:lang w:eastAsia="sk-SK"/>
        </w:rPr>
        <w:fldChar w:fldCharType="separate"/>
      </w:r>
      <w:r w:rsidRPr="00C208AF">
        <w:rPr>
          <w:rFonts w:ascii="Calibri" w:hAnsi="Calibri" w:cs="Calibri"/>
          <w:iCs/>
          <w:lang w:eastAsia="sk-SK"/>
        </w:rPr>
        <w:fldChar w:fldCharType="end"/>
      </w:r>
      <w:r w:rsidRPr="00C208AF">
        <w:rPr>
          <w:rFonts w:ascii="Calibri" w:hAnsi="Calibri" w:cs="Calibri"/>
          <w:iCs/>
          <w:lang w:eastAsia="sk-SK"/>
        </w:rPr>
        <w:t xml:space="preserve"> Imobilul ce face obiectul proiectului îndeplinește cumulativ, </w:t>
      </w:r>
      <w:del w:id="9" w:author="Andreea Sicoe" w:date="2025-10-13T11:00:00Z" w16du:dateUtc="2025-10-13T08:00:00Z">
        <w:r w:rsidRPr="00C208AF" w:rsidDel="00CF347D">
          <w:rPr>
            <w:rFonts w:ascii="Calibri" w:hAnsi="Calibri" w:cs="Calibri"/>
            <w:iCs/>
            <w:lang w:eastAsia="sk-SK"/>
          </w:rPr>
          <w:delText>începând cu data depunerii cererii de finanțare</w:delText>
        </w:r>
      </w:del>
      <w:r w:rsidRPr="00C208AF">
        <w:rPr>
          <w:rFonts w:ascii="Calibri" w:hAnsi="Calibri" w:cs="Calibri"/>
          <w:iCs/>
          <w:lang w:eastAsia="sk-SK"/>
        </w:rPr>
        <w:t xml:space="preserve">, condițiile prezentate în ghidul solicitantului secțiunea 5.1.1, </w:t>
      </w:r>
      <w:ins w:id="10" w:author="Andreea Sicoe" w:date="2025-10-13T11:00:00Z" w16du:dateUtc="2025-10-13T08:00:00Z">
        <w:r w:rsidR="00CF347D">
          <w:rPr>
            <w:rFonts w:ascii="Calibri" w:hAnsi="Calibri" w:cs="Calibri"/>
            <w:iCs/>
            <w:lang w:eastAsia="sk-SK"/>
          </w:rPr>
          <w:t>la datele și în termenele expres precizate în cuprinsul secțiunii.</w:t>
        </w:r>
      </w:ins>
    </w:p>
    <w:p w14:paraId="35475498" w14:textId="677FD6F8" w:rsidR="00281D79" w:rsidRPr="00C208AF" w:rsidDel="00CF347D" w:rsidRDefault="00281D79" w:rsidP="00281D79">
      <w:pPr>
        <w:pStyle w:val="bullet"/>
        <w:numPr>
          <w:ilvl w:val="0"/>
          <w:numId w:val="0"/>
        </w:numPr>
        <w:spacing w:before="0" w:after="0"/>
        <w:ind w:left="360"/>
        <w:rPr>
          <w:del w:id="11" w:author="Andreea Sicoe" w:date="2025-10-13T11:00:00Z" w16du:dateUtc="2025-10-13T08:00:00Z"/>
          <w:rFonts w:ascii="Calibri" w:hAnsi="Calibri" w:cs="Calibri"/>
          <w:sz w:val="24"/>
        </w:rPr>
      </w:pPr>
      <w:del w:id="12" w:author="Andreea Sicoe" w:date="2025-10-13T11:00:00Z" w16du:dateUtc="2025-10-13T08:00:00Z">
        <w:r w:rsidRPr="00C208AF" w:rsidDel="00CF347D">
          <w:rPr>
            <w:rFonts w:ascii="Calibri" w:hAnsi="Calibri" w:cs="Calibri"/>
            <w:iCs/>
            <w:sz w:val="24"/>
            <w:lang w:eastAsia="sk-SK"/>
          </w:rPr>
          <w:delText>pct. 4.</w:delText>
        </w:r>
      </w:del>
    </w:p>
    <w:p w14:paraId="0C8517CD" w14:textId="77777777" w:rsidR="00281D79" w:rsidRPr="00C208AF" w:rsidRDefault="00281D79" w:rsidP="00281D79">
      <w:pPr>
        <w:pStyle w:val="bullet"/>
        <w:numPr>
          <w:ilvl w:val="0"/>
          <w:numId w:val="0"/>
        </w:numPr>
        <w:spacing w:before="0" w:after="0"/>
        <w:ind w:left="360"/>
        <w:rPr>
          <w:rFonts w:ascii="Calibri" w:hAnsi="Calibri" w:cs="Calibri"/>
          <w:b/>
          <w:iCs/>
          <w:sz w:val="24"/>
          <w:lang w:eastAsia="sk-SK"/>
        </w:rPr>
      </w:pPr>
    </w:p>
    <w:p w14:paraId="68EEB902" w14:textId="77777777" w:rsidR="00281D79" w:rsidRPr="00C208AF" w:rsidRDefault="00281D79" w:rsidP="00281D79">
      <w:pPr>
        <w:ind w:left="644"/>
        <w:jc w:val="both"/>
        <w:rPr>
          <w:rFonts w:ascii="Calibri" w:hAnsi="Calibri" w:cs="Calibri"/>
          <w:b/>
          <w:noProof/>
        </w:rPr>
      </w:pPr>
      <w:r w:rsidRPr="00C208AF">
        <w:rPr>
          <w:rFonts w:ascii="Calibri" w:hAnsi="Calibri" w:cs="Calibri"/>
          <w:b/>
          <w:noProof/>
        </w:rPr>
        <w:t>A2. Proiectul</w:t>
      </w:r>
    </w:p>
    <w:p w14:paraId="293C8201" w14:textId="77777777" w:rsidR="00281D79" w:rsidRPr="00C208AF" w:rsidRDefault="00281D79" w:rsidP="00281D79">
      <w:pPr>
        <w:ind w:left="644"/>
        <w:jc w:val="both"/>
        <w:rPr>
          <w:rFonts w:ascii="Calibri" w:hAnsi="Calibri" w:cs="Calibri"/>
          <w:b/>
          <w:noProof/>
        </w:rPr>
      </w:pPr>
    </w:p>
    <w:p w14:paraId="11543902" w14:textId="6C5C18D7" w:rsidR="00281D79" w:rsidRPr="00C208AF" w:rsidRDefault="00281D79" w:rsidP="00281D79">
      <w:pPr>
        <w:ind w:left="360"/>
        <w:jc w:val="both"/>
        <w:rPr>
          <w:rFonts w:ascii="Calibri" w:hAnsi="Calibri" w:cs="Calibri"/>
          <w:iCs/>
          <w:noProof/>
          <w:lang w:eastAsia="sk-SK"/>
        </w:rPr>
      </w:pPr>
      <w:r w:rsidRPr="00C208AF">
        <w:rPr>
          <w:rFonts w:ascii="Calibri" w:hAnsi="Calibri" w:cs="Calibri"/>
          <w:iCs/>
          <w:noProof/>
        </w:rPr>
        <w:lastRenderedPageBreak/>
        <w:fldChar w:fldCharType="begin">
          <w:ffData>
            <w:name w:val=""/>
            <w:enabled/>
            <w:calcOnExit w:val="0"/>
            <w:checkBox>
              <w:sizeAuto/>
              <w:default w:val="0"/>
            </w:checkBox>
          </w:ffData>
        </w:fldChar>
      </w:r>
      <w:r w:rsidRPr="00C208AF">
        <w:rPr>
          <w:rFonts w:ascii="Calibri" w:hAnsi="Calibri" w:cs="Calibri"/>
          <w:iCs/>
          <w:noProof/>
        </w:rPr>
        <w:instrText xml:space="preserve"> FORMCHECKBOX </w:instrText>
      </w:r>
      <w:r w:rsidR="0063158C">
        <w:rPr>
          <w:rFonts w:ascii="Calibri" w:hAnsi="Calibri" w:cs="Calibri"/>
          <w:iCs/>
          <w:noProof/>
        </w:rPr>
      </w:r>
      <w:r w:rsidR="0063158C">
        <w:rPr>
          <w:rFonts w:ascii="Calibri" w:hAnsi="Calibri" w:cs="Calibri"/>
          <w:iCs/>
          <w:noProof/>
        </w:rPr>
        <w:fldChar w:fldCharType="separate"/>
      </w:r>
      <w:r w:rsidRPr="00C208AF">
        <w:rPr>
          <w:rFonts w:ascii="Calibri" w:hAnsi="Calibri" w:cs="Calibri"/>
          <w:iCs/>
          <w:noProof/>
        </w:rPr>
        <w:fldChar w:fldCharType="end"/>
      </w:r>
      <w:r w:rsidRPr="00C208AF">
        <w:rPr>
          <w:rFonts w:ascii="Calibri" w:hAnsi="Calibri" w:cs="Calibri"/>
          <w:iCs/>
          <w:noProof/>
        </w:rPr>
        <w:t xml:space="preserve"> </w:t>
      </w:r>
      <w:r w:rsidRPr="00C208AF">
        <w:rPr>
          <w:rFonts w:ascii="Calibri" w:hAnsi="Calibri" w:cs="Calibri"/>
          <w:iCs/>
          <w:noProof/>
          <w:lang w:eastAsia="sk-SK"/>
        </w:rPr>
        <w:t>Proiectul și activitățile sale se încadrează  in obiectivele și acțiunile specifice sprijinite în cadrul Obiectivului Specific.</w:t>
      </w:r>
    </w:p>
    <w:p w14:paraId="671BB0A1" w14:textId="77777777" w:rsidR="00281D79" w:rsidRPr="00C208AF" w:rsidRDefault="00281D79" w:rsidP="00281D79">
      <w:pPr>
        <w:ind w:left="360"/>
        <w:jc w:val="both"/>
        <w:rPr>
          <w:rFonts w:ascii="Calibri" w:hAnsi="Calibri" w:cs="Calibri"/>
          <w:iCs/>
          <w:noProof/>
          <w:lang w:eastAsia="sk-SK"/>
        </w:rPr>
      </w:pPr>
      <w:r w:rsidRPr="00C208AF">
        <w:rPr>
          <w:rFonts w:ascii="Calibri" w:hAnsi="Calibri" w:cs="Calibri"/>
          <w:iCs/>
          <w:noProof/>
          <w:lang w:eastAsia="sk-SK"/>
        </w:rPr>
        <w:t>Activitățile proiectului vizează acțiunile și activitățile eligibile, conform secțiunilor 3.6 și 5.2.2, din Ghidul solicitantului.</w:t>
      </w:r>
    </w:p>
    <w:p w14:paraId="2C540574" w14:textId="77777777" w:rsidR="00281D79" w:rsidRPr="00C208AF" w:rsidRDefault="00281D79" w:rsidP="00281D79">
      <w:pPr>
        <w:ind w:left="360"/>
        <w:jc w:val="both"/>
        <w:rPr>
          <w:rFonts w:ascii="Calibri" w:hAnsi="Calibri" w:cs="Calibri"/>
          <w:b/>
          <w:noProof/>
        </w:rPr>
      </w:pPr>
    </w:p>
    <w:bookmarkStart w:id="13" w:name="__Fieldmark__14342_1580758020"/>
    <w:bookmarkEnd w:id="13"/>
    <w:p w14:paraId="2E61FB5F" w14:textId="095065BF" w:rsidR="00281D79" w:rsidRPr="00C208AF" w:rsidRDefault="00281D79" w:rsidP="00281D79">
      <w:pPr>
        <w:pStyle w:val="bullet"/>
        <w:numPr>
          <w:ilvl w:val="0"/>
          <w:numId w:val="0"/>
        </w:numPr>
        <w:spacing w:before="0" w:after="0"/>
        <w:ind w:left="360"/>
        <w:rPr>
          <w:rFonts w:ascii="Calibri" w:hAnsi="Calibri" w:cs="Calibri"/>
          <w:iCs/>
          <w:sz w:val="24"/>
          <w:lang w:eastAsia="sk-SK"/>
        </w:rPr>
      </w:pPr>
      <w:r w:rsidRPr="00C208AF">
        <w:rPr>
          <w:rFonts w:ascii="Calibri" w:hAnsi="Calibri" w:cs="Calibri"/>
          <w:iCs/>
          <w:sz w:val="24"/>
          <w:lang w:eastAsia="sk-SK"/>
        </w:rPr>
        <w:fldChar w:fldCharType="begin">
          <w:ffData>
            <w:name w:val=""/>
            <w:enabled/>
            <w:calcOnExit w:val="0"/>
            <w:checkBox>
              <w:sizeAuto/>
              <w:default w:val="0"/>
            </w:checkBox>
          </w:ffData>
        </w:fldChar>
      </w:r>
      <w:r w:rsidRPr="00C208AF">
        <w:rPr>
          <w:rFonts w:ascii="Calibri" w:hAnsi="Calibri" w:cs="Calibri"/>
          <w:iCs/>
          <w:sz w:val="24"/>
          <w:lang w:eastAsia="sk-SK"/>
        </w:rPr>
        <w:instrText xml:space="preserve"> FORMCHECKBOX </w:instrText>
      </w:r>
      <w:r w:rsidR="0063158C">
        <w:rPr>
          <w:rFonts w:ascii="Calibri" w:hAnsi="Calibri" w:cs="Calibri"/>
          <w:iCs/>
          <w:sz w:val="24"/>
          <w:lang w:eastAsia="sk-SK"/>
        </w:rPr>
      </w:r>
      <w:r w:rsidR="0063158C">
        <w:rPr>
          <w:rFonts w:ascii="Calibri" w:hAnsi="Calibri" w:cs="Calibri"/>
          <w:iCs/>
          <w:sz w:val="24"/>
          <w:lang w:eastAsia="sk-SK"/>
        </w:rPr>
        <w:fldChar w:fldCharType="separate"/>
      </w:r>
      <w:r w:rsidRPr="00C208AF">
        <w:rPr>
          <w:rFonts w:ascii="Calibri" w:hAnsi="Calibri" w:cs="Calibri"/>
          <w:iCs/>
          <w:sz w:val="24"/>
          <w:lang w:eastAsia="sk-SK"/>
        </w:rPr>
        <w:fldChar w:fldCharType="end"/>
      </w:r>
      <w:r w:rsidRPr="00C208AF">
        <w:rPr>
          <w:rFonts w:ascii="Calibri" w:hAnsi="Calibri" w:cs="Calibri"/>
          <w:iCs/>
          <w:sz w:val="24"/>
          <w:lang w:eastAsia="sk-SK"/>
        </w:rPr>
        <w:t xml:space="preserve"> Imobilul obiect al investiției trebuie să fie destinat realizării unei investiții IVA și să aibă o suprafață minimă de 2.500 mp (o cerere de finanțare poate cuprinde o parcelă compactă sau mai multe parcele alăturate, astfel încât suprafața cumulată a acestora să fie de minim 2.500 mp), </w:t>
      </w:r>
      <w:r w:rsidRPr="00C208AF">
        <w:rPr>
          <w:rFonts w:ascii="Calibri" w:hAnsi="Calibri" w:cs="Calibri"/>
          <w:sz w:val="24"/>
        </w:rPr>
        <w:t>conform prevederilor ghidului, secțiunea 5.1.1, pct. 6.</w:t>
      </w:r>
    </w:p>
    <w:p w14:paraId="7FF5493E" w14:textId="77777777" w:rsidR="00281D79" w:rsidRPr="00C208AF" w:rsidRDefault="00281D79" w:rsidP="00281D79">
      <w:pPr>
        <w:pStyle w:val="bullet"/>
        <w:numPr>
          <w:ilvl w:val="0"/>
          <w:numId w:val="0"/>
        </w:numPr>
        <w:spacing w:before="0" w:after="0"/>
        <w:ind w:left="567" w:hanging="218"/>
        <w:rPr>
          <w:rFonts w:ascii="Calibri" w:hAnsi="Calibri" w:cs="Calibri"/>
          <w:sz w:val="24"/>
        </w:rPr>
      </w:pPr>
    </w:p>
    <w:p w14:paraId="0007D8A5" w14:textId="77777777" w:rsidR="00281D79" w:rsidRPr="00C208AF" w:rsidRDefault="00281D79" w:rsidP="00281D79">
      <w:pPr>
        <w:pStyle w:val="bullet"/>
        <w:numPr>
          <w:ilvl w:val="0"/>
          <w:numId w:val="0"/>
        </w:numPr>
        <w:spacing w:before="0" w:after="0"/>
        <w:ind w:left="360"/>
        <w:jc w:val="left"/>
        <w:rPr>
          <w:rFonts w:ascii="Calibri" w:hAnsi="Calibri" w:cs="Calibri"/>
          <w:iCs/>
          <w:sz w:val="24"/>
        </w:rPr>
      </w:pPr>
      <w:r w:rsidRPr="00C208AF">
        <w:rPr>
          <w:rFonts w:ascii="Calibri" w:hAnsi="Calibri" w:cs="Calibri"/>
          <w:sz w:val="24"/>
        </w:rPr>
        <w:fldChar w:fldCharType="begin">
          <w:ffData>
            <w:name w:val=""/>
            <w:enabled/>
            <w:calcOnExit w:val="0"/>
            <w:checkBox>
              <w:sizeAuto/>
              <w:default w:val="0"/>
            </w:checkBox>
          </w:ffData>
        </w:fldChar>
      </w:r>
      <w:r w:rsidRPr="00C208AF">
        <w:rPr>
          <w:rFonts w:ascii="Calibri" w:hAnsi="Calibri" w:cs="Calibri"/>
          <w:sz w:val="24"/>
        </w:rPr>
        <w:instrText xml:space="preserve"> FORMCHECKBOX </w:instrText>
      </w:r>
      <w:r w:rsidR="0063158C">
        <w:rPr>
          <w:rFonts w:ascii="Calibri" w:hAnsi="Calibri" w:cs="Calibri"/>
          <w:sz w:val="24"/>
        </w:rPr>
      </w:r>
      <w:r w:rsidR="0063158C">
        <w:rPr>
          <w:rFonts w:ascii="Calibri" w:hAnsi="Calibri" w:cs="Calibri"/>
          <w:sz w:val="24"/>
        </w:rPr>
        <w:fldChar w:fldCharType="separate"/>
      </w:r>
      <w:r w:rsidRPr="00C208AF">
        <w:rPr>
          <w:rFonts w:ascii="Calibri" w:hAnsi="Calibri" w:cs="Calibri"/>
          <w:sz w:val="24"/>
        </w:rPr>
        <w:fldChar w:fldCharType="end"/>
      </w:r>
      <w:r w:rsidRPr="00C208AF">
        <w:rPr>
          <w:rFonts w:ascii="Calibri" w:hAnsi="Calibri" w:cs="Calibri"/>
          <w:sz w:val="24"/>
        </w:rPr>
        <w:t xml:space="preserve"> Proiectul respectă limitele minime și maxime ale valorii eligibile</w:t>
      </w:r>
      <w:r w:rsidRPr="00C208AF">
        <w:rPr>
          <w:rFonts w:ascii="Calibri" w:hAnsi="Calibri" w:cs="Calibri"/>
          <w:iCs/>
          <w:sz w:val="24"/>
        </w:rPr>
        <w:t xml:space="preserve"> conform prevederilor ghidului solicitantului, secțiunea 5.7, pct. 2.</w:t>
      </w:r>
    </w:p>
    <w:p w14:paraId="480EF501" w14:textId="77777777" w:rsidR="00281D79" w:rsidRPr="00C208AF" w:rsidRDefault="00281D79" w:rsidP="00281D79">
      <w:pPr>
        <w:pStyle w:val="bullet"/>
        <w:numPr>
          <w:ilvl w:val="0"/>
          <w:numId w:val="0"/>
        </w:numPr>
        <w:spacing w:before="0" w:after="0"/>
        <w:ind w:left="578" w:hanging="218"/>
        <w:rPr>
          <w:rFonts w:ascii="Calibri" w:hAnsi="Calibri" w:cs="Calibri"/>
          <w:sz w:val="24"/>
        </w:rPr>
      </w:pPr>
    </w:p>
    <w:p w14:paraId="00D9F0A6" w14:textId="77777777" w:rsidR="00281D79" w:rsidRPr="00C208AF" w:rsidRDefault="00281D79" w:rsidP="00281D79">
      <w:pPr>
        <w:pStyle w:val="bullet"/>
        <w:numPr>
          <w:ilvl w:val="0"/>
          <w:numId w:val="0"/>
        </w:numPr>
        <w:spacing w:before="0" w:after="0"/>
        <w:ind w:left="360"/>
        <w:rPr>
          <w:rFonts w:ascii="Calibri" w:hAnsi="Calibri" w:cs="Calibri"/>
          <w:iCs/>
          <w:sz w:val="24"/>
        </w:rPr>
      </w:pPr>
      <w:r w:rsidRPr="00C208AF">
        <w:rPr>
          <w:rFonts w:ascii="Calibri" w:hAnsi="Calibri" w:cs="Calibri"/>
          <w:sz w:val="24"/>
        </w:rPr>
        <w:fldChar w:fldCharType="begin">
          <w:ffData>
            <w:name w:val=""/>
            <w:enabled/>
            <w:calcOnExit w:val="0"/>
            <w:checkBox>
              <w:sizeAuto/>
              <w:default w:val="0"/>
            </w:checkBox>
          </w:ffData>
        </w:fldChar>
      </w:r>
      <w:r w:rsidRPr="00C208AF">
        <w:rPr>
          <w:rFonts w:ascii="Calibri" w:hAnsi="Calibri" w:cs="Calibri"/>
          <w:sz w:val="24"/>
        </w:rPr>
        <w:instrText xml:space="preserve"> FORMCHECKBOX </w:instrText>
      </w:r>
      <w:r w:rsidR="0063158C">
        <w:rPr>
          <w:rFonts w:ascii="Calibri" w:hAnsi="Calibri" w:cs="Calibri"/>
          <w:sz w:val="24"/>
        </w:rPr>
      </w:r>
      <w:r w:rsidR="0063158C">
        <w:rPr>
          <w:rFonts w:ascii="Calibri" w:hAnsi="Calibri" w:cs="Calibri"/>
          <w:sz w:val="24"/>
        </w:rPr>
        <w:fldChar w:fldCharType="separate"/>
      </w:r>
      <w:r w:rsidRPr="00C208AF">
        <w:rPr>
          <w:rFonts w:ascii="Calibri" w:hAnsi="Calibri" w:cs="Calibri"/>
          <w:sz w:val="24"/>
        </w:rPr>
        <w:fldChar w:fldCharType="end"/>
      </w:r>
      <w:r w:rsidRPr="00C208AF">
        <w:rPr>
          <w:rFonts w:ascii="Calibri" w:hAnsi="Calibri" w:cs="Calibri"/>
          <w:sz w:val="24"/>
        </w:rPr>
        <w:t xml:space="preserve"> Activitatea de bază aferentă proiectului, declarată de beneficiar în cererea de finanțare, respectă</w:t>
      </w:r>
      <w:r w:rsidRPr="00C208AF">
        <w:rPr>
          <w:rFonts w:ascii="Calibri" w:hAnsi="Calibri" w:cs="Calibri"/>
          <w:iCs/>
          <w:sz w:val="24"/>
        </w:rPr>
        <w:t xml:space="preserve"> condițiile cumulative menționate în ghidul solicitantului, secțiunea 5.7, pct. 3.</w:t>
      </w:r>
    </w:p>
    <w:p w14:paraId="43F1C3C8" w14:textId="77777777" w:rsidR="00281D79" w:rsidRPr="00C208AF" w:rsidRDefault="00281D79" w:rsidP="00281D79">
      <w:pPr>
        <w:pStyle w:val="bullet"/>
        <w:numPr>
          <w:ilvl w:val="0"/>
          <w:numId w:val="0"/>
        </w:numPr>
        <w:spacing w:before="0" w:after="0"/>
        <w:ind w:left="360"/>
        <w:rPr>
          <w:rFonts w:ascii="Calibri" w:hAnsi="Calibri" w:cs="Calibri"/>
          <w:iCs/>
          <w:sz w:val="24"/>
        </w:rPr>
      </w:pPr>
    </w:p>
    <w:p w14:paraId="2CF0A155" w14:textId="77777777" w:rsidR="00281D79" w:rsidRPr="00C208AF" w:rsidRDefault="00281D79" w:rsidP="00281D79">
      <w:pPr>
        <w:pStyle w:val="bullet"/>
        <w:numPr>
          <w:ilvl w:val="0"/>
          <w:numId w:val="0"/>
        </w:numPr>
        <w:spacing w:before="0" w:after="0"/>
        <w:ind w:left="360"/>
        <w:rPr>
          <w:rFonts w:ascii="Calibri" w:hAnsi="Calibri" w:cs="Calibri"/>
          <w:iCs/>
          <w:sz w:val="24"/>
        </w:rPr>
      </w:pPr>
      <w:r w:rsidRPr="00C208AF">
        <w:rPr>
          <w:rFonts w:ascii="Calibri" w:hAnsi="Calibri" w:cs="Calibri"/>
          <w:iCs/>
          <w:sz w:val="24"/>
        </w:rPr>
        <w:fldChar w:fldCharType="begin">
          <w:ffData>
            <w:name w:val=""/>
            <w:enabled/>
            <w:calcOnExit w:val="0"/>
            <w:checkBox>
              <w:sizeAuto/>
              <w:default w:val="0"/>
            </w:checkBox>
          </w:ffData>
        </w:fldChar>
      </w:r>
      <w:r w:rsidRPr="00C208AF">
        <w:rPr>
          <w:rFonts w:ascii="Calibri" w:hAnsi="Calibri" w:cs="Calibri"/>
          <w:iCs/>
          <w:sz w:val="24"/>
        </w:rPr>
        <w:instrText xml:space="preserve"> FORMCHECKBOX </w:instrText>
      </w:r>
      <w:r w:rsidR="0063158C">
        <w:rPr>
          <w:rFonts w:ascii="Calibri" w:hAnsi="Calibri" w:cs="Calibri"/>
          <w:iCs/>
          <w:sz w:val="24"/>
        </w:rPr>
      </w:r>
      <w:r w:rsidR="0063158C">
        <w:rPr>
          <w:rFonts w:ascii="Calibri" w:hAnsi="Calibri" w:cs="Calibri"/>
          <w:iCs/>
          <w:sz w:val="24"/>
        </w:rPr>
        <w:fldChar w:fldCharType="separate"/>
      </w:r>
      <w:r w:rsidRPr="00C208AF">
        <w:rPr>
          <w:rFonts w:ascii="Calibri" w:hAnsi="Calibri" w:cs="Calibri"/>
          <w:sz w:val="24"/>
        </w:rPr>
        <w:fldChar w:fldCharType="end"/>
      </w:r>
      <w:r w:rsidRPr="00C208AF">
        <w:rPr>
          <w:rFonts w:ascii="Calibri" w:hAnsi="Calibri" w:cs="Calibri"/>
          <w:iCs/>
          <w:sz w:val="24"/>
        </w:rPr>
        <w:t xml:space="preserve"> Activitățile proiectului sunt corelate cu necesitățile și prioritățile prevăzute în cadrul Strategiei Integrate de Dezvoltare Urbană (S.I.D.U) conform prevederilor ghidului, secțiunea 5.7, pct. 4.</w:t>
      </w:r>
    </w:p>
    <w:p w14:paraId="2669F85F" w14:textId="77777777" w:rsidR="00281D79" w:rsidRPr="00C208AF" w:rsidRDefault="00281D79" w:rsidP="00281D79">
      <w:pPr>
        <w:pStyle w:val="bullet"/>
        <w:numPr>
          <w:ilvl w:val="0"/>
          <w:numId w:val="0"/>
        </w:numPr>
        <w:spacing w:before="0" w:after="0"/>
        <w:ind w:left="644"/>
        <w:rPr>
          <w:rFonts w:ascii="Calibri" w:hAnsi="Calibri" w:cs="Calibri"/>
          <w:iCs/>
          <w:sz w:val="24"/>
        </w:rPr>
      </w:pPr>
    </w:p>
    <w:p w14:paraId="4A6A1AB8" w14:textId="77777777" w:rsidR="00281D79" w:rsidRPr="00C208AF" w:rsidRDefault="00281D79" w:rsidP="00281D79">
      <w:pPr>
        <w:pStyle w:val="bullet"/>
        <w:numPr>
          <w:ilvl w:val="0"/>
          <w:numId w:val="0"/>
        </w:numPr>
        <w:spacing w:before="0" w:after="0"/>
        <w:ind w:left="360"/>
        <w:rPr>
          <w:rFonts w:ascii="Calibri" w:hAnsi="Calibri" w:cs="Calibri"/>
          <w:iCs/>
          <w:sz w:val="24"/>
        </w:rPr>
      </w:pPr>
      <w:r w:rsidRPr="00C208AF">
        <w:rPr>
          <w:rFonts w:ascii="Calibri" w:hAnsi="Calibri" w:cs="Calibri"/>
          <w:iCs/>
          <w:sz w:val="24"/>
        </w:rPr>
        <w:fldChar w:fldCharType="begin">
          <w:ffData>
            <w:name w:val=""/>
            <w:enabled/>
            <w:calcOnExit w:val="0"/>
            <w:checkBox>
              <w:sizeAuto/>
              <w:default w:val="0"/>
            </w:checkBox>
          </w:ffData>
        </w:fldChar>
      </w:r>
      <w:r w:rsidRPr="00C208AF">
        <w:rPr>
          <w:rFonts w:ascii="Calibri" w:hAnsi="Calibri" w:cs="Calibri"/>
          <w:iCs/>
          <w:sz w:val="24"/>
        </w:rPr>
        <w:instrText xml:space="preserve"> FORMCHECKBOX </w:instrText>
      </w:r>
      <w:r w:rsidR="0063158C">
        <w:rPr>
          <w:rFonts w:ascii="Calibri" w:hAnsi="Calibri" w:cs="Calibri"/>
          <w:iCs/>
          <w:sz w:val="24"/>
        </w:rPr>
      </w:r>
      <w:r w:rsidR="0063158C">
        <w:rPr>
          <w:rFonts w:ascii="Calibri" w:hAnsi="Calibri" w:cs="Calibri"/>
          <w:iCs/>
          <w:sz w:val="24"/>
        </w:rPr>
        <w:fldChar w:fldCharType="separate"/>
      </w:r>
      <w:r w:rsidRPr="00C208AF">
        <w:rPr>
          <w:rFonts w:ascii="Calibri" w:hAnsi="Calibri" w:cs="Calibri"/>
          <w:sz w:val="24"/>
        </w:rPr>
        <w:fldChar w:fldCharType="end"/>
      </w:r>
      <w:r w:rsidRPr="00C208AF">
        <w:rPr>
          <w:rFonts w:ascii="Calibri" w:hAnsi="Calibri" w:cs="Calibri"/>
          <w:iCs/>
          <w:sz w:val="24"/>
        </w:rPr>
        <w:t xml:space="preserve"> Proiectul propus spre finanțare nu trebuie să fie încheiat în mod fizic sau implementat integral înainte de depunerea cererii de finanțare în cadrul PR Centru 2021-2027, indiferent dacă toate plățile aferente au fost realizate sau nu de către beneficiar (art. 63 din Regulamentul (UE) nr. 1060/2021), conform prevederilor ghidului solicitantului, secțiunea 5.7, pct. 5.</w:t>
      </w:r>
    </w:p>
    <w:p w14:paraId="638FE640" w14:textId="77777777" w:rsidR="00281D79" w:rsidRPr="00C208AF" w:rsidRDefault="00281D79" w:rsidP="00281D79">
      <w:pPr>
        <w:pStyle w:val="bullet"/>
        <w:numPr>
          <w:ilvl w:val="0"/>
          <w:numId w:val="0"/>
        </w:numPr>
        <w:spacing w:before="0" w:after="0"/>
        <w:ind w:left="644"/>
        <w:rPr>
          <w:rFonts w:ascii="Calibri" w:hAnsi="Calibri" w:cs="Calibri"/>
          <w:iCs/>
          <w:sz w:val="24"/>
        </w:rPr>
      </w:pPr>
    </w:p>
    <w:p w14:paraId="22810430" w14:textId="77777777" w:rsidR="00281D79" w:rsidRPr="00C208AF" w:rsidRDefault="00281D79" w:rsidP="00281D79">
      <w:pPr>
        <w:pStyle w:val="bullet"/>
        <w:numPr>
          <w:ilvl w:val="0"/>
          <w:numId w:val="0"/>
        </w:numPr>
        <w:spacing w:before="0" w:after="0"/>
        <w:ind w:left="360"/>
        <w:rPr>
          <w:rFonts w:ascii="Calibri" w:hAnsi="Calibri" w:cs="Calibri"/>
          <w:iCs/>
          <w:sz w:val="24"/>
        </w:rPr>
      </w:pPr>
      <w:r w:rsidRPr="00C208AF">
        <w:rPr>
          <w:rFonts w:ascii="Calibri" w:hAnsi="Calibri" w:cs="Calibri"/>
          <w:iCs/>
          <w:sz w:val="24"/>
        </w:rPr>
        <w:fldChar w:fldCharType="begin">
          <w:ffData>
            <w:name w:val=""/>
            <w:enabled/>
            <w:calcOnExit w:val="0"/>
            <w:checkBox>
              <w:sizeAuto/>
              <w:default w:val="0"/>
            </w:checkBox>
          </w:ffData>
        </w:fldChar>
      </w:r>
      <w:r w:rsidRPr="00C208AF">
        <w:rPr>
          <w:rFonts w:ascii="Calibri" w:hAnsi="Calibri" w:cs="Calibri"/>
          <w:iCs/>
          <w:sz w:val="24"/>
        </w:rPr>
        <w:instrText xml:space="preserve"> FORMCHECKBOX </w:instrText>
      </w:r>
      <w:r w:rsidR="0063158C">
        <w:rPr>
          <w:rFonts w:ascii="Calibri" w:hAnsi="Calibri" w:cs="Calibri"/>
          <w:iCs/>
          <w:sz w:val="24"/>
        </w:rPr>
      </w:r>
      <w:r w:rsidR="0063158C">
        <w:rPr>
          <w:rFonts w:ascii="Calibri" w:hAnsi="Calibri" w:cs="Calibri"/>
          <w:iCs/>
          <w:sz w:val="24"/>
        </w:rPr>
        <w:fldChar w:fldCharType="separate"/>
      </w:r>
      <w:r w:rsidRPr="00C208AF">
        <w:rPr>
          <w:rFonts w:ascii="Calibri" w:hAnsi="Calibri" w:cs="Calibri"/>
          <w:sz w:val="24"/>
        </w:rPr>
        <w:fldChar w:fldCharType="end"/>
      </w:r>
      <w:r w:rsidRPr="00C208AF">
        <w:rPr>
          <w:rFonts w:ascii="Calibri" w:hAnsi="Calibri" w:cs="Calibri"/>
          <w:iCs/>
          <w:sz w:val="24"/>
        </w:rPr>
        <w:t xml:space="preserve"> Proiectul propus prin prezenta cerere de finanțare nu a mai beneficiat de finanțare publică în ultimii 5 ani înainte de data depunerii cererii de finanțare, pentru același tip de activități (construcție/ extindere/ modernizare, cu excepția lucrărilor de întreținere și reparații) realizate asupra aceleiași infrastructuri/ aceluiași segment/element de infrastructură şi nu beneficiază de fonduri publice din alte surse de finanțare, conform prevederilor ghidului solicitantului, secțiunea 5.7, pct. 6.</w:t>
      </w:r>
    </w:p>
    <w:p w14:paraId="4A8A5E3C" w14:textId="77777777" w:rsidR="00281D79" w:rsidRPr="00C208AF" w:rsidRDefault="00281D79" w:rsidP="00281D79">
      <w:pPr>
        <w:pStyle w:val="bullet"/>
        <w:numPr>
          <w:ilvl w:val="0"/>
          <w:numId w:val="0"/>
        </w:numPr>
        <w:spacing w:before="0" w:after="0"/>
        <w:ind w:left="644"/>
        <w:rPr>
          <w:rFonts w:ascii="Calibri" w:hAnsi="Calibri" w:cs="Calibri"/>
          <w:iCs/>
          <w:color w:val="FF0000"/>
          <w:sz w:val="24"/>
        </w:rPr>
      </w:pPr>
    </w:p>
    <w:p w14:paraId="394DF180" w14:textId="77777777" w:rsidR="00281D79" w:rsidRPr="00C208AF" w:rsidRDefault="00281D79" w:rsidP="00281D79">
      <w:pPr>
        <w:pStyle w:val="bullet"/>
        <w:numPr>
          <w:ilvl w:val="0"/>
          <w:numId w:val="0"/>
        </w:numPr>
        <w:spacing w:before="0" w:after="0"/>
        <w:ind w:left="360"/>
        <w:rPr>
          <w:rFonts w:ascii="Calibri" w:hAnsi="Calibri" w:cs="Calibri"/>
          <w:sz w:val="24"/>
        </w:rPr>
      </w:pPr>
      <w:r w:rsidRPr="00C208AF">
        <w:rPr>
          <w:rFonts w:ascii="Calibri" w:hAnsi="Calibri" w:cs="Calibri"/>
          <w:iCs/>
          <w:sz w:val="24"/>
        </w:rPr>
        <w:fldChar w:fldCharType="begin">
          <w:ffData>
            <w:name w:val=""/>
            <w:enabled/>
            <w:calcOnExit w:val="0"/>
            <w:checkBox>
              <w:sizeAuto/>
              <w:default w:val="0"/>
            </w:checkBox>
          </w:ffData>
        </w:fldChar>
      </w:r>
      <w:r w:rsidRPr="00C208AF">
        <w:rPr>
          <w:rFonts w:ascii="Calibri" w:hAnsi="Calibri" w:cs="Calibri"/>
          <w:iCs/>
          <w:sz w:val="24"/>
        </w:rPr>
        <w:instrText xml:space="preserve"> FORMCHECKBOX </w:instrText>
      </w:r>
      <w:r w:rsidR="0063158C">
        <w:rPr>
          <w:rFonts w:ascii="Calibri" w:hAnsi="Calibri" w:cs="Calibri"/>
          <w:iCs/>
          <w:sz w:val="24"/>
        </w:rPr>
      </w:r>
      <w:r w:rsidR="0063158C">
        <w:rPr>
          <w:rFonts w:ascii="Calibri" w:hAnsi="Calibri" w:cs="Calibri"/>
          <w:iCs/>
          <w:sz w:val="24"/>
        </w:rPr>
        <w:fldChar w:fldCharType="separate"/>
      </w:r>
      <w:r w:rsidRPr="00C208AF">
        <w:rPr>
          <w:rFonts w:ascii="Calibri" w:hAnsi="Calibri" w:cs="Calibri"/>
          <w:sz w:val="24"/>
        </w:rPr>
        <w:fldChar w:fldCharType="end"/>
      </w:r>
      <w:r w:rsidRPr="00C208AF">
        <w:rPr>
          <w:rFonts w:ascii="Calibri" w:hAnsi="Calibri" w:cs="Calibri"/>
          <w:iCs/>
          <w:sz w:val="24"/>
        </w:rPr>
        <w:t xml:space="preserve"> </w:t>
      </w:r>
      <w:r w:rsidRPr="00C208AF">
        <w:rPr>
          <w:rFonts w:ascii="Calibri" w:hAnsi="Calibri" w:cs="Calibri"/>
          <w:sz w:val="24"/>
        </w:rPr>
        <w:t xml:space="preserve">Perioada de implementare a activităților proiectului  este rezonabilă și nu depășește 31 decembrie 2029, conform prevederilor ghidului </w:t>
      </w:r>
      <w:bookmarkStart w:id="14" w:name="_Hlk135824037"/>
      <w:r w:rsidRPr="00C208AF">
        <w:rPr>
          <w:rFonts w:ascii="Calibri" w:hAnsi="Calibri" w:cs="Calibri"/>
          <w:sz w:val="24"/>
        </w:rPr>
        <w:t>solicitantului</w:t>
      </w:r>
      <w:bookmarkEnd w:id="14"/>
      <w:r w:rsidRPr="00C208AF">
        <w:rPr>
          <w:rFonts w:ascii="Calibri" w:hAnsi="Calibri" w:cs="Calibri"/>
          <w:sz w:val="24"/>
        </w:rPr>
        <w:t>, secțiunea 5.7, pct. 7.</w:t>
      </w:r>
    </w:p>
    <w:p w14:paraId="7E367CD6" w14:textId="77777777" w:rsidR="00281D79" w:rsidRPr="00C208AF" w:rsidRDefault="00281D79" w:rsidP="00281D79">
      <w:pPr>
        <w:pStyle w:val="bullet"/>
        <w:numPr>
          <w:ilvl w:val="0"/>
          <w:numId w:val="0"/>
        </w:numPr>
        <w:spacing w:before="0" w:after="0"/>
        <w:ind w:left="360"/>
        <w:rPr>
          <w:rFonts w:ascii="Calibri" w:hAnsi="Calibri" w:cs="Calibri"/>
          <w:sz w:val="24"/>
        </w:rPr>
      </w:pPr>
    </w:p>
    <w:p w14:paraId="0B600692" w14:textId="77777777" w:rsidR="00281D79" w:rsidRPr="00C208AF" w:rsidRDefault="00281D79" w:rsidP="00281D79">
      <w:pPr>
        <w:pStyle w:val="bullet"/>
        <w:numPr>
          <w:ilvl w:val="0"/>
          <w:numId w:val="0"/>
        </w:numPr>
        <w:spacing w:before="0" w:after="0"/>
        <w:ind w:left="360"/>
        <w:rPr>
          <w:rFonts w:ascii="Calibri" w:hAnsi="Calibri" w:cs="Calibri"/>
          <w:sz w:val="24"/>
        </w:rPr>
      </w:pPr>
      <w:r w:rsidRPr="00C208AF">
        <w:rPr>
          <w:rFonts w:ascii="Calibri" w:hAnsi="Calibri" w:cs="Calibri"/>
          <w:iCs/>
          <w:sz w:val="24"/>
        </w:rPr>
        <w:fldChar w:fldCharType="begin">
          <w:ffData>
            <w:name w:val=""/>
            <w:enabled/>
            <w:calcOnExit w:val="0"/>
            <w:checkBox>
              <w:sizeAuto/>
              <w:default w:val="0"/>
            </w:checkBox>
          </w:ffData>
        </w:fldChar>
      </w:r>
      <w:r w:rsidRPr="00C208AF">
        <w:rPr>
          <w:rFonts w:ascii="Calibri" w:hAnsi="Calibri" w:cs="Calibri"/>
          <w:iCs/>
          <w:sz w:val="24"/>
        </w:rPr>
        <w:instrText xml:space="preserve"> FORMCHECKBOX </w:instrText>
      </w:r>
      <w:r w:rsidR="0063158C">
        <w:rPr>
          <w:rFonts w:ascii="Calibri" w:hAnsi="Calibri" w:cs="Calibri"/>
          <w:iCs/>
          <w:sz w:val="24"/>
        </w:rPr>
      </w:r>
      <w:r w:rsidR="0063158C">
        <w:rPr>
          <w:rFonts w:ascii="Calibri" w:hAnsi="Calibri" w:cs="Calibri"/>
          <w:iCs/>
          <w:sz w:val="24"/>
        </w:rPr>
        <w:fldChar w:fldCharType="separate"/>
      </w:r>
      <w:r w:rsidRPr="00C208AF">
        <w:rPr>
          <w:rFonts w:ascii="Calibri" w:hAnsi="Calibri" w:cs="Calibri"/>
          <w:sz w:val="24"/>
        </w:rPr>
        <w:fldChar w:fldCharType="end"/>
      </w:r>
      <w:r w:rsidRPr="00C208AF">
        <w:rPr>
          <w:rFonts w:ascii="Calibri" w:hAnsi="Calibri" w:cs="Calibri"/>
          <w:sz w:val="24"/>
        </w:rPr>
        <w:t xml:space="preserve"> Infrastructura care face obiectul proiectului este cuprinsă în mediul urban, intravilanul unităților administrativ-teritoriale orașe/ZUF din Regiunea Centru, conform prevederilor ghidului solicitantului, secțiunea 5.7, pct. 8.</w:t>
      </w:r>
    </w:p>
    <w:p w14:paraId="7DE8C702" w14:textId="77777777" w:rsidR="00281D79" w:rsidRPr="00C208AF" w:rsidRDefault="00281D79" w:rsidP="00281D79">
      <w:pPr>
        <w:pStyle w:val="bullet"/>
        <w:numPr>
          <w:ilvl w:val="0"/>
          <w:numId w:val="0"/>
        </w:numPr>
        <w:spacing w:before="0" w:after="0"/>
        <w:ind w:left="360"/>
        <w:rPr>
          <w:rFonts w:ascii="Calibri" w:hAnsi="Calibri" w:cs="Calibri"/>
          <w:sz w:val="24"/>
        </w:rPr>
      </w:pPr>
    </w:p>
    <w:p w14:paraId="66278BDD" w14:textId="77777777" w:rsidR="00281D79" w:rsidRPr="00C208AF" w:rsidRDefault="00281D79" w:rsidP="00281D79">
      <w:pPr>
        <w:pStyle w:val="bullet"/>
        <w:numPr>
          <w:ilvl w:val="0"/>
          <w:numId w:val="0"/>
        </w:numPr>
        <w:spacing w:before="0" w:after="0"/>
        <w:ind w:left="360"/>
        <w:rPr>
          <w:rFonts w:ascii="Calibri" w:hAnsi="Calibri" w:cs="Calibri"/>
          <w:sz w:val="24"/>
        </w:rPr>
      </w:pPr>
      <w:r w:rsidRPr="00C208AF">
        <w:rPr>
          <w:rFonts w:ascii="Calibri" w:hAnsi="Calibri" w:cs="Calibri"/>
          <w:iCs/>
          <w:sz w:val="24"/>
        </w:rPr>
        <w:fldChar w:fldCharType="begin">
          <w:ffData>
            <w:name w:val=""/>
            <w:enabled/>
            <w:calcOnExit w:val="0"/>
            <w:checkBox>
              <w:sizeAuto/>
              <w:default w:val="0"/>
            </w:checkBox>
          </w:ffData>
        </w:fldChar>
      </w:r>
      <w:r w:rsidRPr="00C208AF">
        <w:rPr>
          <w:rFonts w:ascii="Calibri" w:hAnsi="Calibri" w:cs="Calibri"/>
          <w:iCs/>
          <w:sz w:val="24"/>
        </w:rPr>
        <w:instrText xml:space="preserve"> FORMCHECKBOX </w:instrText>
      </w:r>
      <w:r w:rsidR="0063158C">
        <w:rPr>
          <w:rFonts w:ascii="Calibri" w:hAnsi="Calibri" w:cs="Calibri"/>
          <w:iCs/>
          <w:sz w:val="24"/>
        </w:rPr>
      </w:r>
      <w:r w:rsidR="0063158C">
        <w:rPr>
          <w:rFonts w:ascii="Calibri" w:hAnsi="Calibri" w:cs="Calibri"/>
          <w:iCs/>
          <w:sz w:val="24"/>
        </w:rPr>
        <w:fldChar w:fldCharType="separate"/>
      </w:r>
      <w:r w:rsidRPr="00C208AF">
        <w:rPr>
          <w:rFonts w:ascii="Calibri" w:hAnsi="Calibri" w:cs="Calibri"/>
          <w:sz w:val="24"/>
        </w:rPr>
        <w:fldChar w:fldCharType="end"/>
      </w:r>
      <w:r w:rsidRPr="00C208AF">
        <w:rPr>
          <w:rFonts w:ascii="Calibri" w:hAnsi="Calibri" w:cs="Calibri"/>
          <w:sz w:val="24"/>
        </w:rPr>
        <w:t xml:space="preserve"> Proiectul demonstrează abordare integrată și modul în care este legat de alte proiecte complementare de la nivelul SIDU conform prevederilor ghidului solicitantului, secțiunea 5.7, pct. 12.</w:t>
      </w:r>
    </w:p>
    <w:p w14:paraId="162D8C1B" w14:textId="77777777" w:rsidR="00281D79" w:rsidRPr="00C208AF" w:rsidRDefault="00281D79" w:rsidP="00281D79">
      <w:pPr>
        <w:pStyle w:val="bullet"/>
        <w:numPr>
          <w:ilvl w:val="0"/>
          <w:numId w:val="0"/>
        </w:numPr>
        <w:spacing w:before="0" w:after="0"/>
        <w:rPr>
          <w:rFonts w:ascii="Calibri" w:hAnsi="Calibri" w:cs="Calibri"/>
          <w:sz w:val="24"/>
        </w:rPr>
      </w:pPr>
    </w:p>
    <w:p w14:paraId="6C64B415" w14:textId="77777777" w:rsidR="00281D79" w:rsidRPr="00C208AF" w:rsidRDefault="00281D79" w:rsidP="00281D79">
      <w:pPr>
        <w:pStyle w:val="Listparagraf"/>
        <w:numPr>
          <w:ilvl w:val="0"/>
          <w:numId w:val="5"/>
        </w:numPr>
        <w:spacing w:after="0" w:line="240" w:lineRule="auto"/>
        <w:jc w:val="both"/>
        <w:rPr>
          <w:rFonts w:ascii="Calibri" w:hAnsi="Calibri" w:cs="Calibri"/>
          <w:b/>
          <w:bCs/>
          <w:iCs/>
          <w:noProof/>
          <w:sz w:val="24"/>
          <w:szCs w:val="24"/>
        </w:rPr>
      </w:pPr>
      <w:r w:rsidRPr="00C208AF">
        <w:rPr>
          <w:rFonts w:ascii="Calibri" w:hAnsi="Calibri" w:cs="Calibri"/>
          <w:b/>
          <w:bCs/>
          <w:iCs/>
          <w:noProof/>
          <w:sz w:val="24"/>
          <w:szCs w:val="24"/>
        </w:rPr>
        <w:lastRenderedPageBreak/>
        <w:t>Organizația/</w:t>
      </w:r>
      <w:r w:rsidR="00334E25" w:rsidRPr="00C208AF">
        <w:rPr>
          <w:rFonts w:ascii="Calibri" w:hAnsi="Calibri" w:cs="Calibri"/>
          <w:b/>
          <w:bCs/>
          <w:iCs/>
          <w:noProof/>
          <w:sz w:val="24"/>
          <w:szCs w:val="24"/>
        </w:rPr>
        <w:t>reprezentantului</w:t>
      </w:r>
      <w:r w:rsidRPr="00C208AF">
        <w:rPr>
          <w:rFonts w:ascii="Calibri" w:hAnsi="Calibri" w:cs="Calibri"/>
          <w:b/>
          <w:bCs/>
          <w:iCs/>
          <w:noProof/>
          <w:sz w:val="24"/>
          <w:szCs w:val="24"/>
        </w:rPr>
        <w:t xml:space="preserve">  nu se află în niciuna din situațiile de excludere prevăzute de legislația aplicabilă, respectiv Ghidul Solicitantului:</w:t>
      </w:r>
    </w:p>
    <w:p w14:paraId="6E5D8662" w14:textId="77777777" w:rsidR="00281D79" w:rsidRPr="00C208AF" w:rsidRDefault="00281D79" w:rsidP="00281D79">
      <w:pPr>
        <w:pStyle w:val="bullet"/>
        <w:numPr>
          <w:ilvl w:val="0"/>
          <w:numId w:val="0"/>
        </w:numPr>
        <w:spacing w:before="0" w:after="0"/>
        <w:ind w:left="360"/>
        <w:rPr>
          <w:rFonts w:ascii="Calibri" w:hAnsi="Calibri" w:cs="Calibri"/>
          <w:iCs/>
          <w:sz w:val="24"/>
          <w:lang w:eastAsia="sk-SK"/>
        </w:rPr>
      </w:pPr>
      <w:r w:rsidRPr="00C208AF">
        <w:rPr>
          <w:rFonts w:ascii="Calibri" w:hAnsi="Calibri" w:cs="Calibri"/>
          <w:sz w:val="24"/>
        </w:rPr>
        <w:fldChar w:fldCharType="begin">
          <w:ffData>
            <w:name w:val=""/>
            <w:enabled/>
            <w:calcOnExit w:val="0"/>
            <w:checkBox>
              <w:sizeAuto/>
              <w:default w:val="0"/>
            </w:checkBox>
          </w:ffData>
        </w:fldChar>
      </w:r>
      <w:r w:rsidRPr="00C208AF">
        <w:rPr>
          <w:rFonts w:ascii="Calibri" w:hAnsi="Calibri" w:cs="Calibri"/>
          <w:sz w:val="24"/>
        </w:rPr>
        <w:instrText xml:space="preserve"> FORMCHECKBOX </w:instrText>
      </w:r>
      <w:r w:rsidR="0063158C">
        <w:rPr>
          <w:rFonts w:ascii="Calibri" w:hAnsi="Calibri" w:cs="Calibri"/>
          <w:sz w:val="24"/>
        </w:rPr>
      </w:r>
      <w:r w:rsidR="0063158C">
        <w:rPr>
          <w:rFonts w:ascii="Calibri" w:hAnsi="Calibri" w:cs="Calibri"/>
          <w:sz w:val="24"/>
        </w:rPr>
        <w:fldChar w:fldCharType="separate"/>
      </w:r>
      <w:r w:rsidRPr="00C208AF">
        <w:rPr>
          <w:rFonts w:ascii="Calibri" w:hAnsi="Calibri" w:cs="Calibri"/>
          <w:sz w:val="24"/>
        </w:rPr>
        <w:fldChar w:fldCharType="end"/>
      </w:r>
      <w:r w:rsidRPr="00C208AF">
        <w:rPr>
          <w:rFonts w:ascii="Calibri" w:hAnsi="Calibri" w:cs="Calibri"/>
          <w:iCs/>
          <w:sz w:val="24"/>
          <w:lang w:eastAsia="sk-SK"/>
        </w:rPr>
        <w:t xml:space="preserve"> Solicitantul/Membrii parteneriatului, precum și reprezentanții legali ai acestora, care își exercită atribuțiile de drept, îndeplinesc, condițiile de eligibilitate, respectiv NU se încadrează în situațiile de excludere prezentate în ghidul solicitantului secțiunea 5.1.1, pct. 1.</w:t>
      </w:r>
    </w:p>
    <w:p w14:paraId="14F94814" w14:textId="77777777" w:rsidR="00281D79" w:rsidRPr="00C208AF" w:rsidRDefault="00281D79" w:rsidP="00281D79">
      <w:pPr>
        <w:pStyle w:val="bullet"/>
        <w:numPr>
          <w:ilvl w:val="0"/>
          <w:numId w:val="0"/>
        </w:numPr>
        <w:spacing w:before="0" w:after="0"/>
        <w:ind w:left="360"/>
        <w:rPr>
          <w:rFonts w:ascii="Calibri" w:hAnsi="Calibri" w:cs="Calibri"/>
          <w:color w:val="00B050"/>
          <w:sz w:val="24"/>
        </w:rPr>
      </w:pPr>
    </w:p>
    <w:p w14:paraId="3A4EDF16" w14:textId="77777777" w:rsidR="00281D79" w:rsidRPr="00C208AF" w:rsidRDefault="00281D79" w:rsidP="00281D79">
      <w:pPr>
        <w:pStyle w:val="Listparagraf"/>
        <w:numPr>
          <w:ilvl w:val="0"/>
          <w:numId w:val="5"/>
        </w:numPr>
        <w:spacing w:after="0" w:line="240" w:lineRule="auto"/>
        <w:jc w:val="both"/>
        <w:rPr>
          <w:rFonts w:ascii="Calibri" w:hAnsi="Calibri" w:cs="Calibri"/>
          <w:b/>
          <w:bCs/>
          <w:iCs/>
          <w:noProof/>
          <w:sz w:val="24"/>
          <w:szCs w:val="24"/>
        </w:rPr>
      </w:pPr>
      <w:r w:rsidRPr="00C208AF">
        <w:rPr>
          <w:rFonts w:ascii="Calibri" w:hAnsi="Calibri" w:cs="Calibri"/>
          <w:b/>
          <w:bCs/>
          <w:iCs/>
          <w:noProof/>
          <w:sz w:val="24"/>
          <w:szCs w:val="24"/>
        </w:rPr>
        <w:t xml:space="preserve">Mă angajez ca organizația </w:t>
      </w:r>
      <w:r w:rsidRPr="00C208AF">
        <w:rPr>
          <w:rFonts w:ascii="Calibri" w:hAnsi="Calibri" w:cs="Calibri"/>
          <w:iCs/>
          <w:noProof/>
          <w:sz w:val="24"/>
          <w:szCs w:val="24"/>
        </w:rPr>
        <w:t>pe care o reprezint</w:t>
      </w:r>
      <w:r w:rsidRPr="00C208AF">
        <w:rPr>
          <w:rFonts w:ascii="Calibri" w:hAnsi="Calibri" w:cs="Calibri"/>
          <w:b/>
          <w:bCs/>
          <w:iCs/>
          <w:noProof/>
          <w:sz w:val="24"/>
          <w:szCs w:val="24"/>
        </w:rPr>
        <w:t>:</w:t>
      </w:r>
    </w:p>
    <w:p w14:paraId="7ED13531" w14:textId="77777777" w:rsidR="00281D79" w:rsidRPr="00C208AF" w:rsidRDefault="00281D79" w:rsidP="00281D79">
      <w:pPr>
        <w:pStyle w:val="Listparagraf"/>
        <w:spacing w:after="0" w:line="240" w:lineRule="auto"/>
        <w:ind w:left="360"/>
        <w:jc w:val="both"/>
        <w:rPr>
          <w:rFonts w:ascii="Calibri" w:hAnsi="Calibri" w:cs="Calibri"/>
          <w:b/>
          <w:bCs/>
          <w:iCs/>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63158C">
        <w:rPr>
          <w:rFonts w:ascii="Calibri" w:hAnsi="Calibri" w:cs="Calibri"/>
          <w:noProof/>
          <w:sz w:val="24"/>
          <w:szCs w:val="24"/>
        </w:rPr>
      </w:r>
      <w:r w:rsidR="0063158C">
        <w:rPr>
          <w:rFonts w:ascii="Calibri" w:hAnsi="Calibri" w:cs="Calibri"/>
          <w:noProof/>
          <w:sz w:val="24"/>
          <w:szCs w:val="24"/>
        </w:rPr>
        <w:fldChar w:fldCharType="separate"/>
      </w:r>
      <w:r w:rsidRPr="00C208AF">
        <w:rPr>
          <w:rFonts w:ascii="Calibri" w:hAnsi="Calibri" w:cs="Calibri"/>
          <w:noProof/>
          <w:sz w:val="24"/>
          <w:szCs w:val="24"/>
        </w:rPr>
        <w:fldChar w:fldCharType="end"/>
      </w:r>
      <w:r w:rsidRPr="00C208AF">
        <w:rPr>
          <w:rFonts w:ascii="Calibri" w:hAnsi="Calibri" w:cs="Calibri"/>
          <w:noProof/>
          <w:sz w:val="24"/>
          <w:szCs w:val="24"/>
        </w:rPr>
        <w:t xml:space="preserve"> Să nu utilizeze sprijinul primit pentru finanțarea de intervenții excluse din domeniul de aplicare al Fondului vizat de intervenție</w:t>
      </w:r>
    </w:p>
    <w:p w14:paraId="3AF28FB6"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63158C">
        <w:rPr>
          <w:rFonts w:ascii="Calibri" w:hAnsi="Calibri" w:cs="Calibri"/>
          <w:noProof/>
          <w:sz w:val="24"/>
          <w:szCs w:val="24"/>
        </w:rPr>
      </w:r>
      <w:r w:rsidR="0063158C">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5" w:name="__Fieldmark__14454_1580758020"/>
      <w:bookmarkEnd w:id="15"/>
      <w:r w:rsidRPr="00C208AF">
        <w:rPr>
          <w:rFonts w:ascii="Calibri" w:hAnsi="Calibri" w:cs="Calibri"/>
          <w:noProof/>
          <w:sz w:val="24"/>
          <w:szCs w:val="24"/>
        </w:rPr>
        <w:t xml:space="preserve"> Să asigure contribuția proprie declarată în secțiunea aferentă din Cererea de Finanțare,</w:t>
      </w:r>
    </w:p>
    <w:p w14:paraId="06801D26"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63158C">
        <w:rPr>
          <w:rFonts w:ascii="Calibri" w:hAnsi="Calibri" w:cs="Calibri"/>
          <w:noProof/>
          <w:sz w:val="24"/>
          <w:szCs w:val="24"/>
        </w:rPr>
      </w:r>
      <w:r w:rsidR="0063158C">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6" w:name="__Fieldmark__14455_1580758020"/>
      <w:bookmarkEnd w:id="16"/>
      <w:r w:rsidRPr="00C208AF">
        <w:rPr>
          <w:rFonts w:ascii="Calibri" w:hAnsi="Calibri" w:cs="Calibri"/>
          <w:noProof/>
          <w:sz w:val="24"/>
          <w:szCs w:val="24"/>
        </w:rPr>
        <w:t xml:space="preserve"> Să finanțeze toate costurile, inclusiv costurile neeligibile, dar necesare, aferente proiectului,</w:t>
      </w:r>
    </w:p>
    <w:p w14:paraId="7BEB0116"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63158C">
        <w:rPr>
          <w:rFonts w:ascii="Calibri" w:hAnsi="Calibri" w:cs="Calibri"/>
          <w:noProof/>
          <w:sz w:val="24"/>
          <w:szCs w:val="24"/>
        </w:rPr>
      </w:r>
      <w:r w:rsidR="0063158C">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7" w:name="__Fieldmark__14456_1580758020"/>
      <w:bookmarkEnd w:id="17"/>
      <w:r w:rsidRPr="00C208AF">
        <w:rPr>
          <w:rFonts w:ascii="Calibri" w:hAnsi="Calibri" w:cs="Calibri"/>
          <w:noProof/>
          <w:sz w:val="24"/>
          <w:szCs w:val="24"/>
        </w:rPr>
        <w:t xml:space="preserve"> Să asigure resursele financiare necesare implementării optime a proiectului în </w:t>
      </w:r>
      <w:r w:rsidR="00C208AF" w:rsidRPr="00C208AF">
        <w:rPr>
          <w:rFonts w:ascii="Calibri" w:hAnsi="Calibri" w:cs="Calibri"/>
          <w:noProof/>
          <w:sz w:val="24"/>
          <w:szCs w:val="24"/>
        </w:rPr>
        <w:t>condițiile</w:t>
      </w:r>
      <w:r w:rsidRPr="00C208AF">
        <w:rPr>
          <w:rFonts w:ascii="Calibri" w:hAnsi="Calibri" w:cs="Calibri"/>
          <w:noProof/>
          <w:sz w:val="24"/>
          <w:szCs w:val="24"/>
        </w:rPr>
        <w:t xml:space="preserve"> rambursării ulterioare a cheltuielilor eligibile din fondurile Uniunii,</w:t>
      </w:r>
    </w:p>
    <w:p w14:paraId="0195915F" w14:textId="77777777" w:rsidR="00281D79" w:rsidRPr="00C208AF" w:rsidRDefault="00281D79" w:rsidP="00281D79">
      <w:pPr>
        <w:pStyle w:val="Ghid2"/>
        <w:spacing w:before="0" w:line="240" w:lineRule="auto"/>
        <w:ind w:left="360"/>
        <w:jc w:val="both"/>
        <w:rPr>
          <w:rFonts w:ascii="Calibri" w:hAnsi="Calibri" w:cs="Calibri"/>
          <w:i w:val="0"/>
          <w:szCs w:val="24"/>
        </w:rPr>
      </w:pPr>
      <w:r w:rsidRPr="00C208AF">
        <w:rPr>
          <w:rFonts w:ascii="Calibri" w:hAnsi="Calibri" w:cs="Calibri"/>
          <w:i w:val="0"/>
          <w:szCs w:val="24"/>
        </w:rPr>
        <w:fldChar w:fldCharType="begin">
          <w:ffData>
            <w:name w:val=""/>
            <w:enabled/>
            <w:calcOnExit w:val="0"/>
            <w:checkBox>
              <w:sizeAuto/>
              <w:default w:val="0"/>
            </w:checkBox>
          </w:ffData>
        </w:fldChar>
      </w:r>
      <w:r w:rsidRPr="00C208AF">
        <w:rPr>
          <w:rFonts w:ascii="Calibri" w:hAnsi="Calibri" w:cs="Calibri"/>
          <w:i w:val="0"/>
          <w:szCs w:val="24"/>
        </w:rPr>
        <w:instrText xml:space="preserve"> FORMCHECKBOX </w:instrText>
      </w:r>
      <w:r w:rsidR="0063158C">
        <w:rPr>
          <w:rFonts w:ascii="Calibri" w:hAnsi="Calibri" w:cs="Calibri"/>
          <w:i w:val="0"/>
          <w:szCs w:val="24"/>
        </w:rPr>
      </w:r>
      <w:r w:rsidR="0063158C">
        <w:rPr>
          <w:rFonts w:ascii="Calibri" w:hAnsi="Calibri" w:cs="Calibri"/>
          <w:i w:val="0"/>
          <w:szCs w:val="24"/>
        </w:rPr>
        <w:fldChar w:fldCharType="separate"/>
      </w:r>
      <w:r w:rsidRPr="00C208AF">
        <w:rPr>
          <w:rFonts w:ascii="Calibri" w:hAnsi="Calibri" w:cs="Calibri"/>
          <w:i w:val="0"/>
          <w:szCs w:val="24"/>
        </w:rPr>
        <w:fldChar w:fldCharType="end"/>
      </w:r>
      <w:r w:rsidRPr="00C208AF">
        <w:rPr>
          <w:rFonts w:ascii="Calibri" w:hAnsi="Calibri" w:cs="Calibri"/>
          <w:i w:val="0"/>
          <w:szCs w:val="24"/>
        </w:rPr>
        <w:t xml:space="preserve"> </w:t>
      </w:r>
      <w:r w:rsidRPr="00C208AF">
        <w:rPr>
          <w:rFonts w:ascii="Calibri" w:hAnsi="Calibri" w:cs="Calibri"/>
          <w:i w:val="0"/>
          <w:iCs/>
          <w:szCs w:val="24"/>
          <w:lang w:eastAsia="sk-SK"/>
        </w:rPr>
        <w:t>S</w:t>
      </w:r>
      <w:r w:rsidRPr="00C208AF">
        <w:rPr>
          <w:rFonts w:ascii="Calibri" w:eastAsia="Calibri" w:hAnsi="Calibri" w:cs="Calibri"/>
          <w:i w:val="0"/>
          <w:szCs w:val="24"/>
        </w:rPr>
        <w:t>ă asigure folosința echipamentelor şi bunurilor achiziţionate prin proiect, împreună cu partenerii, după caz, pentru scopul declarat în proiect</w:t>
      </w:r>
    </w:p>
    <w:p w14:paraId="61F69E09"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63158C">
        <w:rPr>
          <w:rFonts w:ascii="Calibri" w:hAnsi="Calibri" w:cs="Calibri"/>
          <w:noProof/>
          <w:sz w:val="24"/>
          <w:szCs w:val="24"/>
        </w:rPr>
      </w:r>
      <w:r w:rsidR="0063158C">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8" w:name="__Fieldmark__14457_1580758020"/>
      <w:bookmarkEnd w:id="18"/>
      <w:r w:rsidRPr="00C208AF">
        <w:rPr>
          <w:rFonts w:ascii="Calibri" w:hAnsi="Calibri" w:cs="Calibri"/>
          <w:noProof/>
          <w:sz w:val="24"/>
          <w:szCs w:val="24"/>
        </w:rPr>
        <w:t xml:space="preserve"> Să asigure cheltuielile de funcționare și întreținere aferente proiectului care includ investiții în infrastructură sau investiții productive, în vederea asigurării sustenabilității financiare a acestora </w:t>
      </w:r>
    </w:p>
    <w:p w14:paraId="4D19A5C6"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63158C">
        <w:rPr>
          <w:rFonts w:ascii="Calibri" w:hAnsi="Calibri" w:cs="Calibri"/>
          <w:noProof/>
          <w:sz w:val="24"/>
          <w:szCs w:val="24"/>
        </w:rPr>
      </w:r>
      <w:r w:rsidR="0063158C">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9" w:name="__Fieldmark__14458_1580758020"/>
      <w:bookmarkEnd w:id="19"/>
      <w:r w:rsidRPr="00C208AF">
        <w:rPr>
          <w:rFonts w:ascii="Calibri" w:hAnsi="Calibri" w:cs="Calibri"/>
          <w:noProof/>
          <w:sz w:val="24"/>
          <w:szCs w:val="24"/>
        </w:rPr>
        <w:t xml:space="preserve"> Să prezinte, la momentul contractării, la cererea AM, toate documentele necesare pentru a dovedi îndeplinirea condițiilor de eligibilitate.</w:t>
      </w:r>
    </w:p>
    <w:p w14:paraId="6BF96E73" w14:textId="77777777" w:rsidR="00281D79" w:rsidRPr="00C208AF" w:rsidRDefault="00281D79" w:rsidP="00281D79">
      <w:pPr>
        <w:autoSpaceDE w:val="0"/>
        <w:autoSpaceDN w:val="0"/>
        <w:adjustRightInd w:val="0"/>
        <w:ind w:left="360"/>
        <w:jc w:val="both"/>
        <w:rPr>
          <w:rFonts w:ascii="Calibri" w:hAnsi="Calibri" w:cs="Calibri"/>
          <w:noProof/>
        </w:rPr>
      </w:pPr>
      <w:r w:rsidRPr="00C208AF">
        <w:rPr>
          <w:rFonts w:ascii="Calibri" w:hAnsi="Calibri" w:cs="Calibri"/>
          <w:noProof/>
        </w:rPr>
        <w:fldChar w:fldCharType="begin">
          <w:ffData>
            <w:name w:val=""/>
            <w:enabled/>
            <w:calcOnExit w:val="0"/>
            <w:checkBox>
              <w:sizeAuto/>
              <w:default w:val="0"/>
            </w:checkBox>
          </w:ffData>
        </w:fldChar>
      </w:r>
      <w:r w:rsidRPr="00C208AF">
        <w:rPr>
          <w:rFonts w:ascii="Calibri" w:hAnsi="Calibri" w:cs="Calibri"/>
          <w:noProof/>
        </w:rPr>
        <w:instrText xml:space="preserve"> FORMCHECKBOX </w:instrText>
      </w:r>
      <w:r w:rsidR="0063158C">
        <w:rPr>
          <w:rFonts w:ascii="Calibri" w:hAnsi="Calibri" w:cs="Calibri"/>
          <w:noProof/>
        </w:rPr>
      </w:r>
      <w:r w:rsidR="0063158C">
        <w:rPr>
          <w:rFonts w:ascii="Calibri" w:hAnsi="Calibri" w:cs="Calibri"/>
          <w:noProof/>
        </w:rPr>
        <w:fldChar w:fldCharType="separate"/>
      </w:r>
      <w:r w:rsidRPr="00C208AF">
        <w:rPr>
          <w:rFonts w:ascii="Calibri" w:hAnsi="Calibri" w:cs="Calibri"/>
          <w:noProof/>
        </w:rPr>
        <w:fldChar w:fldCharType="end"/>
      </w:r>
      <w:r w:rsidRPr="00C208AF">
        <w:rPr>
          <w:rFonts w:ascii="Calibri" w:hAnsi="Calibri" w:cs="Calibri"/>
          <w:noProof/>
        </w:rPr>
        <w:t xml:space="preserve"> În cazul în care au fost demarate </w:t>
      </w:r>
      <w:r w:rsidR="00C208AF" w:rsidRPr="00C208AF">
        <w:rPr>
          <w:rFonts w:ascii="Calibri" w:hAnsi="Calibri" w:cs="Calibri"/>
          <w:noProof/>
        </w:rPr>
        <w:t>activități</w:t>
      </w:r>
      <w:r w:rsidRPr="00C208AF">
        <w:rPr>
          <w:rFonts w:ascii="Calibri" w:hAnsi="Calibri" w:cs="Calibri"/>
          <w:noProof/>
        </w:rPr>
        <w:t xml:space="preserve"> înainte de depunerea proiectului, eventualele proceduri de </w:t>
      </w:r>
      <w:r w:rsidR="00C208AF" w:rsidRPr="00C208AF">
        <w:rPr>
          <w:rFonts w:ascii="Calibri" w:hAnsi="Calibri" w:cs="Calibri"/>
          <w:noProof/>
        </w:rPr>
        <w:t>achiziții</w:t>
      </w:r>
      <w:r w:rsidRPr="00C208AF">
        <w:rPr>
          <w:rFonts w:ascii="Calibri" w:hAnsi="Calibri" w:cs="Calibri"/>
          <w:noProof/>
        </w:rPr>
        <w:t xml:space="preserve"> publice aferente acestor </w:t>
      </w:r>
      <w:r w:rsidR="00C208AF" w:rsidRPr="00C208AF">
        <w:rPr>
          <w:rFonts w:ascii="Calibri" w:hAnsi="Calibri" w:cs="Calibri"/>
          <w:noProof/>
        </w:rPr>
        <w:t>activități</w:t>
      </w:r>
      <w:r w:rsidRPr="00C208AF">
        <w:rPr>
          <w:rFonts w:ascii="Calibri" w:hAnsi="Calibri" w:cs="Calibri"/>
          <w:noProof/>
        </w:rPr>
        <w:t xml:space="preserve"> au respectat legislaţia privind </w:t>
      </w:r>
      <w:r w:rsidR="00C208AF" w:rsidRPr="00C208AF">
        <w:rPr>
          <w:rFonts w:ascii="Calibri" w:hAnsi="Calibri" w:cs="Calibri"/>
          <w:noProof/>
        </w:rPr>
        <w:t>achizițiile</w:t>
      </w:r>
      <w:r w:rsidRPr="00C208AF">
        <w:rPr>
          <w:rFonts w:ascii="Calibri" w:hAnsi="Calibri" w:cs="Calibri"/>
          <w:noProof/>
        </w:rPr>
        <w:t xml:space="preserve"> publice</w:t>
      </w:r>
    </w:p>
    <w:p w14:paraId="5B0F2398" w14:textId="77777777" w:rsidR="00281D79" w:rsidRPr="00C208AF" w:rsidRDefault="00281D79" w:rsidP="00281D79">
      <w:pPr>
        <w:autoSpaceDE w:val="0"/>
        <w:autoSpaceDN w:val="0"/>
        <w:adjustRightInd w:val="0"/>
        <w:ind w:left="360"/>
        <w:jc w:val="both"/>
        <w:rPr>
          <w:rFonts w:ascii="Calibri" w:hAnsi="Calibri" w:cs="Calibri"/>
          <w:noProof/>
        </w:rPr>
      </w:pPr>
      <w:r w:rsidRPr="00C208AF">
        <w:rPr>
          <w:rFonts w:ascii="Calibri" w:hAnsi="Calibri" w:cs="Calibri"/>
          <w:noProof/>
        </w:rPr>
        <w:fldChar w:fldCharType="begin">
          <w:ffData>
            <w:name w:val=""/>
            <w:enabled/>
            <w:calcOnExit w:val="0"/>
            <w:checkBox>
              <w:sizeAuto/>
              <w:default w:val="0"/>
            </w:checkBox>
          </w:ffData>
        </w:fldChar>
      </w:r>
      <w:r w:rsidRPr="00C208AF">
        <w:rPr>
          <w:rFonts w:ascii="Calibri" w:hAnsi="Calibri" w:cs="Calibri"/>
          <w:noProof/>
        </w:rPr>
        <w:instrText xml:space="preserve"> FORMCHECKBOX </w:instrText>
      </w:r>
      <w:r w:rsidR="0063158C">
        <w:rPr>
          <w:rFonts w:ascii="Calibri" w:hAnsi="Calibri" w:cs="Calibri"/>
          <w:noProof/>
        </w:rPr>
      </w:r>
      <w:r w:rsidR="0063158C">
        <w:rPr>
          <w:rFonts w:ascii="Calibri" w:hAnsi="Calibri" w:cs="Calibri"/>
          <w:noProof/>
        </w:rPr>
        <w:fldChar w:fldCharType="separate"/>
      </w:r>
      <w:r w:rsidRPr="00C208AF">
        <w:rPr>
          <w:rFonts w:ascii="Calibri" w:hAnsi="Calibri" w:cs="Calibri"/>
          <w:noProof/>
        </w:rPr>
        <w:fldChar w:fldCharType="end"/>
      </w:r>
      <w:r w:rsidRPr="00C208AF">
        <w:rPr>
          <w:rFonts w:ascii="Calibri" w:hAnsi="Calibri" w:cs="Calibri"/>
          <w:noProof/>
        </w:rPr>
        <w:t xml:space="preserve"> </w:t>
      </w:r>
      <w:r w:rsidRPr="00C208AF">
        <w:rPr>
          <w:rFonts w:ascii="Calibri" w:eastAsia="Calibri" w:hAnsi="Calibri" w:cs="Calibri"/>
          <w:noProof/>
        </w:rPr>
        <w:t>Să suportate din bugetul propriu sumele reprezentând corecțiile ce pot fi identificate în procedura de verificare a achiziției</w:t>
      </w:r>
    </w:p>
    <w:bookmarkStart w:id="20" w:name="__Fieldmark__14459_1580758020"/>
    <w:bookmarkEnd w:id="20"/>
    <w:p w14:paraId="6ED554C2"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63158C">
        <w:rPr>
          <w:rFonts w:ascii="Calibri" w:hAnsi="Calibri" w:cs="Calibri"/>
          <w:noProof/>
          <w:sz w:val="24"/>
          <w:szCs w:val="24"/>
        </w:rPr>
      </w:r>
      <w:r w:rsidR="0063158C">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21" w:name="__Fieldmark__14460_1580758020"/>
      <w:bookmarkEnd w:id="21"/>
      <w:r w:rsidRPr="00C208AF">
        <w:rPr>
          <w:rFonts w:ascii="Calibri" w:hAnsi="Calibri" w:cs="Calibri"/>
          <w:noProof/>
          <w:sz w:val="24"/>
          <w:szCs w:val="24"/>
        </w:rPr>
        <w:t xml:space="preserve"> În cazul obținerii finanțării, să respecte toate cerințele privind caracterul durabil  al proiectului, în conformitate cu prevederile art. 65 din Regulamentul (UE) 1060/2021, așa cum sunt specificate în Ghidul Solicitantului</w:t>
      </w:r>
    </w:p>
    <w:p w14:paraId="09218ED1"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63158C">
        <w:rPr>
          <w:rFonts w:ascii="Calibri" w:hAnsi="Calibri" w:cs="Calibri"/>
          <w:noProof/>
          <w:sz w:val="24"/>
          <w:szCs w:val="24"/>
        </w:rPr>
      </w:r>
      <w:r w:rsidR="0063158C">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22" w:name="__Fieldmark__14461_1580758020"/>
      <w:bookmarkEnd w:id="22"/>
      <w:r w:rsidRPr="00C208AF">
        <w:rPr>
          <w:rFonts w:ascii="Calibri" w:hAnsi="Calibri" w:cs="Calibri"/>
          <w:noProof/>
          <w:sz w:val="24"/>
          <w:szCs w:val="24"/>
        </w:rPr>
        <w:t xml:space="preserve"> </w:t>
      </w:r>
      <w:r w:rsidRPr="00C208AF">
        <w:rPr>
          <w:rFonts w:ascii="Calibri" w:eastAsia="Calibri" w:hAnsi="Calibri" w:cs="Calibri"/>
          <w:noProof/>
          <w:sz w:val="24"/>
          <w:szCs w:val="24"/>
        </w:rPr>
        <w:t xml:space="preserve">Să respecte, pe durata pregătirii şi implementării proiectului, prevederile </w:t>
      </w:r>
      <w:r w:rsidR="00C208AF" w:rsidRPr="00C208AF">
        <w:rPr>
          <w:rFonts w:ascii="Calibri" w:eastAsia="Calibri" w:hAnsi="Calibri" w:cs="Calibri"/>
          <w:noProof/>
          <w:sz w:val="24"/>
          <w:szCs w:val="24"/>
        </w:rPr>
        <w:t>legislației</w:t>
      </w:r>
      <w:r w:rsidRPr="00C208AF">
        <w:rPr>
          <w:rFonts w:ascii="Calibri" w:eastAsia="Calibri" w:hAnsi="Calibri" w:cs="Calibri"/>
          <w:noProof/>
          <w:sz w:val="24"/>
          <w:szCs w:val="24"/>
        </w:rPr>
        <w:t xml:space="preserve"> europene şi naţionale în domeniul dezvoltării durabile, protecției mediului, eficienței energetice, </w:t>
      </w:r>
      <w:r w:rsidR="00C208AF" w:rsidRPr="00C208AF">
        <w:rPr>
          <w:rFonts w:ascii="Calibri" w:eastAsia="Calibri" w:hAnsi="Calibri" w:cs="Calibri"/>
          <w:noProof/>
          <w:sz w:val="24"/>
          <w:szCs w:val="24"/>
        </w:rPr>
        <w:t>inclusiv</w:t>
      </w:r>
      <w:r w:rsidRPr="00C208AF">
        <w:rPr>
          <w:rFonts w:ascii="Calibri" w:eastAsia="Calibri" w:hAnsi="Calibri" w:cs="Calibri"/>
          <w:noProof/>
          <w:sz w:val="24"/>
          <w:szCs w:val="24"/>
        </w:rPr>
        <w:t xml:space="preserve"> DNSH, imunizarea la schimbări climatice (respectând Orientările tehnice ale Comisiei Europene referitoare la imunizarea infrastructurii la schimbările climatice), egalităţii de şanse, nediscriminării, accesibilității și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6770909C"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63158C">
        <w:rPr>
          <w:rFonts w:ascii="Calibri" w:hAnsi="Calibri" w:cs="Calibri"/>
          <w:noProof/>
          <w:sz w:val="24"/>
          <w:szCs w:val="24"/>
        </w:rPr>
      </w:r>
      <w:r w:rsidR="0063158C">
        <w:rPr>
          <w:rFonts w:ascii="Calibri" w:hAnsi="Calibri" w:cs="Calibri"/>
          <w:noProof/>
          <w:sz w:val="24"/>
          <w:szCs w:val="24"/>
        </w:rPr>
        <w:fldChar w:fldCharType="separate"/>
      </w:r>
      <w:r w:rsidRPr="00C208AF">
        <w:rPr>
          <w:rFonts w:ascii="Calibri" w:hAnsi="Calibri" w:cs="Calibri"/>
          <w:noProof/>
          <w:sz w:val="24"/>
          <w:szCs w:val="24"/>
        </w:rPr>
        <w:fldChar w:fldCharType="end"/>
      </w:r>
      <w:r w:rsidRPr="00C208AF">
        <w:rPr>
          <w:rFonts w:ascii="Calibri" w:hAnsi="Calibri" w:cs="Calibri"/>
          <w:noProof/>
          <w:sz w:val="24"/>
          <w:szCs w:val="24"/>
        </w:rPr>
        <w:t>Să respect Planul de monitorizare al proiectului, întocmit în corelare cu prevederile din ghidul solicitantului, secțiunile 5.7 și 11.3</w:t>
      </w:r>
    </w:p>
    <w:p w14:paraId="6468A2B6" w14:textId="77777777" w:rsidR="00281D79" w:rsidRPr="00C208AF" w:rsidRDefault="00281D79" w:rsidP="00281D79">
      <w:pPr>
        <w:pStyle w:val="bulletX"/>
        <w:numPr>
          <w:ilvl w:val="0"/>
          <w:numId w:val="0"/>
        </w:numPr>
        <w:spacing w:before="0" w:after="0"/>
        <w:ind w:left="360"/>
        <w:jc w:val="both"/>
        <w:rPr>
          <w:rFonts w:ascii="Calibri" w:eastAsia="Calibri" w:hAnsi="Calibri" w:cs="Calibri"/>
          <w:iCs/>
          <w:sz w:val="24"/>
          <w:szCs w:val="24"/>
          <w:lang w:eastAsia="sk-SK"/>
        </w:rPr>
      </w:pPr>
      <w:r w:rsidRPr="00C208AF">
        <w:rPr>
          <w:rFonts w:ascii="Calibri" w:eastAsia="Calibri" w:hAnsi="Calibri" w:cs="Calibri"/>
          <w:iCs/>
          <w:sz w:val="24"/>
          <w:szCs w:val="24"/>
          <w:lang w:eastAsia="sk-SK"/>
        </w:rPr>
        <w:fldChar w:fldCharType="begin">
          <w:ffData>
            <w:name w:val=""/>
            <w:enabled/>
            <w:calcOnExit w:val="0"/>
            <w:checkBox>
              <w:sizeAuto/>
              <w:default w:val="0"/>
            </w:checkBox>
          </w:ffData>
        </w:fldChar>
      </w:r>
      <w:r w:rsidRPr="00C208AF">
        <w:rPr>
          <w:rFonts w:ascii="Calibri" w:eastAsia="Calibri" w:hAnsi="Calibri" w:cs="Calibri"/>
          <w:iCs/>
          <w:sz w:val="24"/>
          <w:szCs w:val="24"/>
          <w:lang w:eastAsia="sk-SK"/>
        </w:rPr>
        <w:instrText xml:space="preserve"> FORMCHECKBOX </w:instrText>
      </w:r>
      <w:r w:rsidR="0063158C">
        <w:rPr>
          <w:rFonts w:ascii="Calibri" w:eastAsia="Calibri" w:hAnsi="Calibri" w:cs="Calibri"/>
          <w:iCs/>
          <w:sz w:val="24"/>
          <w:szCs w:val="24"/>
          <w:lang w:eastAsia="sk-SK"/>
        </w:rPr>
      </w:r>
      <w:r w:rsidR="0063158C">
        <w:rPr>
          <w:rFonts w:ascii="Calibri" w:eastAsia="Calibri" w:hAnsi="Calibri" w:cs="Calibri"/>
          <w:iCs/>
          <w:sz w:val="24"/>
          <w:szCs w:val="24"/>
          <w:lang w:eastAsia="sk-SK"/>
        </w:rPr>
        <w:fldChar w:fldCharType="separate"/>
      </w:r>
      <w:r w:rsidRPr="00C208AF">
        <w:rPr>
          <w:rFonts w:ascii="Calibri" w:eastAsia="Calibri" w:hAnsi="Calibri" w:cs="Calibri"/>
          <w:iCs/>
          <w:sz w:val="24"/>
          <w:szCs w:val="24"/>
          <w:lang w:eastAsia="sk-SK"/>
        </w:rPr>
        <w:fldChar w:fldCharType="end"/>
      </w:r>
      <w:r w:rsidRPr="00C208AF">
        <w:rPr>
          <w:rFonts w:ascii="Calibri" w:eastAsia="Calibri" w:hAnsi="Calibri" w:cs="Calibri"/>
          <w:iCs/>
          <w:sz w:val="24"/>
          <w:szCs w:val="24"/>
          <w:lang w:eastAsia="sk-SK"/>
        </w:rPr>
        <w:t xml:space="preserve">  Să respecte, pe perioada de valabilitate a contractului, următoarele condiţii:</w:t>
      </w:r>
    </w:p>
    <w:p w14:paraId="1D370B7E" w14:textId="77777777" w:rsidR="00281D79" w:rsidRPr="00C208AF" w:rsidRDefault="00281D79" w:rsidP="00281D79">
      <w:pPr>
        <w:pStyle w:val="Corptext"/>
        <w:numPr>
          <w:ilvl w:val="1"/>
          <w:numId w:val="6"/>
        </w:numPr>
        <w:tabs>
          <w:tab w:val="clear" w:pos="1080"/>
        </w:tabs>
        <w:rPr>
          <w:rFonts w:ascii="Calibri" w:eastAsia="Calibri" w:hAnsi="Calibri" w:cs="Calibri"/>
          <w:iCs/>
          <w:noProof/>
          <w:lang w:eastAsia="sk-SK"/>
        </w:rPr>
      </w:pPr>
      <w:r w:rsidRPr="00C208AF">
        <w:rPr>
          <w:rFonts w:ascii="Calibri" w:eastAsia="Calibri" w:hAnsi="Calibri" w:cs="Calibri"/>
          <w:noProof/>
          <w:lang w:eastAsia="sk-SK"/>
        </w:rPr>
        <w:t>să nu se afle în stare de faliment</w:t>
      </w:r>
    </w:p>
    <w:p w14:paraId="63C09F69" w14:textId="77777777" w:rsidR="00281D79" w:rsidRPr="00C208AF" w:rsidRDefault="00281D79" w:rsidP="00281D79">
      <w:pPr>
        <w:pStyle w:val="Corptext"/>
        <w:numPr>
          <w:ilvl w:val="1"/>
          <w:numId w:val="6"/>
        </w:numPr>
        <w:tabs>
          <w:tab w:val="clear" w:pos="1080"/>
        </w:tabs>
        <w:rPr>
          <w:rFonts w:ascii="Calibri" w:eastAsia="Calibri" w:hAnsi="Calibri" w:cs="Calibri"/>
          <w:iCs/>
          <w:noProof/>
          <w:lang w:eastAsia="sk-SK"/>
        </w:rPr>
      </w:pPr>
      <w:r w:rsidRPr="00C208AF">
        <w:rPr>
          <w:rFonts w:ascii="Calibri" w:eastAsia="Calibri" w:hAnsi="Calibri" w:cs="Calibri"/>
          <w:noProof/>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14:paraId="6FB079A6" w14:textId="77777777" w:rsidR="00281D79" w:rsidRPr="00C208AF" w:rsidRDefault="00281D79" w:rsidP="00281D79">
      <w:pPr>
        <w:pStyle w:val="Corptext"/>
        <w:numPr>
          <w:ilvl w:val="1"/>
          <w:numId w:val="6"/>
        </w:numPr>
        <w:tabs>
          <w:tab w:val="clear" w:pos="1080"/>
        </w:tabs>
        <w:rPr>
          <w:rFonts w:ascii="Calibri" w:eastAsia="Calibri" w:hAnsi="Calibri" w:cs="Calibri"/>
          <w:iCs/>
          <w:noProof/>
          <w:lang w:eastAsia="sk-SK"/>
        </w:rPr>
      </w:pPr>
      <w:r w:rsidRPr="00C208AF">
        <w:rPr>
          <w:rFonts w:ascii="Calibri" w:eastAsia="Calibri" w:hAnsi="Calibri" w:cs="Calibri"/>
          <w:noProof/>
          <w:lang w:eastAsia="sk-SK"/>
        </w:rPr>
        <w:lastRenderedPageBreak/>
        <w:t xml:space="preserve">să nu fi fost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şi completările ulterioare. </w:t>
      </w:r>
    </w:p>
    <w:p w14:paraId="6037D4D5" w14:textId="77777777" w:rsidR="00281D79" w:rsidRPr="00C208AF" w:rsidRDefault="00281D79" w:rsidP="00281D79">
      <w:pPr>
        <w:pStyle w:val="Corptext"/>
        <w:numPr>
          <w:ilvl w:val="1"/>
          <w:numId w:val="6"/>
        </w:numPr>
        <w:tabs>
          <w:tab w:val="clear" w:pos="1080"/>
        </w:tabs>
        <w:rPr>
          <w:rFonts w:ascii="Calibri" w:eastAsia="Calibri" w:hAnsi="Calibri" w:cs="Calibri"/>
          <w:iCs/>
          <w:noProof/>
          <w:lang w:eastAsia="sk-SK"/>
        </w:rPr>
      </w:pPr>
      <w:r w:rsidRPr="00C208AF">
        <w:rPr>
          <w:rFonts w:ascii="Calibri" w:eastAsia="Calibri" w:hAnsi="Calibri" w:cs="Calibri"/>
          <w:noProof/>
          <w:lang w:eastAsia="sk-SK"/>
        </w:rPr>
        <w:t>(Unde este cazul) să dețină dreptul legal de a desfășura activitățile prevăzute în cadrul proiectului</w:t>
      </w:r>
    </w:p>
    <w:p w14:paraId="58ECCF36"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63158C">
        <w:rPr>
          <w:rFonts w:ascii="Calibri" w:hAnsi="Calibri" w:cs="Calibri"/>
          <w:noProof/>
          <w:sz w:val="24"/>
          <w:szCs w:val="24"/>
        </w:rPr>
      </w:r>
      <w:r w:rsidR="0063158C">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23" w:name="__Fieldmark__14462_1580758020"/>
      <w:bookmarkEnd w:id="23"/>
      <w:r w:rsidRPr="00C208AF">
        <w:rPr>
          <w:rFonts w:ascii="Calibri" w:hAnsi="Calibri" w:cs="Calibri"/>
          <w:noProof/>
          <w:sz w:val="24"/>
          <w:szCs w:val="24"/>
        </w:rPr>
        <w:t xml:space="preserve"> 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lucrătoare de la luarea la cunoștință a situației respective.</w:t>
      </w:r>
    </w:p>
    <w:p w14:paraId="0916199C" w14:textId="77777777" w:rsidR="00CF347D" w:rsidRDefault="00281D79" w:rsidP="00CF347D">
      <w:pPr>
        <w:pStyle w:val="Listparagraf"/>
        <w:spacing w:after="0" w:line="240" w:lineRule="auto"/>
        <w:ind w:left="360"/>
        <w:jc w:val="both"/>
        <w:rPr>
          <w:ins w:id="24" w:author="Andreea Sicoe" w:date="2025-10-13T11:05:00Z" w16du:dateUtc="2025-10-13T08:05:00Z"/>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63158C">
        <w:rPr>
          <w:rFonts w:ascii="Calibri" w:hAnsi="Calibri" w:cs="Calibri"/>
          <w:noProof/>
          <w:sz w:val="24"/>
          <w:szCs w:val="24"/>
        </w:rPr>
      </w:r>
      <w:r w:rsidR="0063158C">
        <w:rPr>
          <w:rFonts w:ascii="Calibri" w:hAnsi="Calibri" w:cs="Calibri"/>
          <w:noProof/>
          <w:sz w:val="24"/>
          <w:szCs w:val="24"/>
        </w:rPr>
        <w:fldChar w:fldCharType="separate"/>
      </w:r>
      <w:r w:rsidRPr="00C208AF">
        <w:rPr>
          <w:rFonts w:ascii="Calibri" w:hAnsi="Calibri" w:cs="Calibri"/>
          <w:noProof/>
          <w:sz w:val="24"/>
          <w:szCs w:val="24"/>
        </w:rPr>
        <w:fldChar w:fldCharType="end"/>
      </w:r>
      <w:r w:rsidRPr="00C208AF">
        <w:rPr>
          <w:rFonts w:ascii="Calibri" w:hAnsi="Calibri" w:cs="Calibri"/>
          <w:noProof/>
          <w:sz w:val="24"/>
          <w:szCs w:val="24"/>
        </w:rPr>
        <w:t xml:space="preserve"> Să iau toate măsurile pentru respectarea regulilor privind evitarea conflictului de interese, în conformitate cu reglementările europene și naționale în vigoare.</w:t>
      </w:r>
    </w:p>
    <w:p w14:paraId="75A6DC7C" w14:textId="3D66EE3B" w:rsidR="00CF347D" w:rsidRPr="00CF347D" w:rsidRDefault="00CF347D" w:rsidP="00CF347D">
      <w:pPr>
        <w:pStyle w:val="Listparagraf"/>
        <w:spacing w:after="0" w:line="240" w:lineRule="auto"/>
        <w:ind w:left="360"/>
        <w:jc w:val="both"/>
        <w:rPr>
          <w:rFonts w:ascii="Calibri" w:hAnsi="Calibri" w:cs="Calibri"/>
          <w:noProof/>
          <w:sz w:val="24"/>
          <w:szCs w:val="24"/>
          <w:rPrChange w:id="25" w:author="Andreea Sicoe" w:date="2025-10-13T11:05:00Z" w16du:dateUtc="2025-10-13T08:05:00Z">
            <w:rPr>
              <w:noProof/>
            </w:rPr>
          </w:rPrChange>
        </w:rPr>
      </w:pPr>
      <w:ins w:id="26" w:author="Andreea Sicoe" w:date="2025-10-13T11:06:00Z" w16du:dateUtc="2025-10-13T08:06:00Z">
        <w:r w:rsidRPr="00CF347D">
          <w:rPr>
            <w:rFonts w:ascii="Calibri" w:hAnsi="Calibri" w:cs="Calibri"/>
            <w:noProof/>
            <w:sz w:val="24"/>
            <w:szCs w:val="24"/>
          </w:rPr>
          <w:fldChar w:fldCharType="begin">
            <w:ffData>
              <w:name w:val=""/>
              <w:enabled/>
              <w:calcOnExit w:val="0"/>
              <w:checkBox>
                <w:sizeAuto/>
                <w:default w:val="0"/>
              </w:checkBox>
            </w:ffData>
          </w:fldChar>
        </w:r>
        <w:r w:rsidRPr="00CF347D">
          <w:rPr>
            <w:rFonts w:ascii="Calibri" w:hAnsi="Calibri" w:cs="Calibri"/>
            <w:noProof/>
            <w:sz w:val="24"/>
            <w:szCs w:val="24"/>
          </w:rPr>
          <w:instrText xml:space="preserve"> FORMCHECKBOX </w:instrText>
        </w:r>
        <w:r w:rsidRPr="00CF347D">
          <w:rPr>
            <w:rFonts w:ascii="Calibri" w:hAnsi="Calibri" w:cs="Calibri"/>
            <w:noProof/>
            <w:sz w:val="24"/>
            <w:szCs w:val="24"/>
          </w:rPr>
        </w:r>
        <w:r w:rsidRPr="00CF347D">
          <w:rPr>
            <w:rFonts w:ascii="Calibri" w:hAnsi="Calibri" w:cs="Calibri"/>
            <w:noProof/>
            <w:sz w:val="24"/>
            <w:szCs w:val="24"/>
          </w:rPr>
          <w:fldChar w:fldCharType="separate"/>
        </w:r>
        <w:r w:rsidRPr="00CF347D">
          <w:rPr>
            <w:rFonts w:ascii="Calibri" w:hAnsi="Calibri" w:cs="Calibri"/>
            <w:noProof/>
            <w:sz w:val="24"/>
            <w:szCs w:val="24"/>
          </w:rPr>
          <w:fldChar w:fldCharType="end"/>
        </w:r>
      </w:ins>
      <w:ins w:id="27" w:author="Andreea Sicoe" w:date="2025-10-13T11:05:00Z" w16du:dateUtc="2025-10-13T08:05:00Z">
        <w:r w:rsidRPr="00CF347D">
          <w:rPr>
            <w:rFonts w:ascii="Calibri" w:hAnsi="Calibri" w:cs="Calibri"/>
            <w:noProof/>
            <w:sz w:val="24"/>
            <w:szCs w:val="24"/>
            <w:rPrChange w:id="28" w:author="Andreea Sicoe" w:date="2025-10-13T11:05:00Z" w16du:dateUtc="2025-10-13T08:05:00Z">
              <w:rPr>
                <w:noProof/>
              </w:rPr>
            </w:rPrChange>
          </w:rPr>
          <w:t>În situația asigurării interoperabilității cu bazele de date administrate de alte instituții publice în conformitate cu prevederile OUG 23/2023 sau în situația asigurării accesului la respectivele sisteme, date sau registre, inclusiv prin interogarea sistemelor, bazelor de date și după caz, a registrelor, prin intermediul unor servicii online pentru furnizarea de date actualizate sau de validare a datelor din respectivele registre/baze de date sau prin alte mecanisme, îmi exprim consimțământul în privința obținerii de către AM a informațiilor respective și a interogării respectivelor baze de date, în vederea confirmării realității informațiilor din declarația unică, cu respectarea prevederilor legale privind protecția datelor cu caracter personal.</w:t>
        </w:r>
      </w:ins>
    </w:p>
    <w:p w14:paraId="2715F919" w14:textId="77777777" w:rsidR="00281D79" w:rsidRPr="00C208AF" w:rsidRDefault="00281D79" w:rsidP="00281D79">
      <w:pPr>
        <w:ind w:left="360"/>
        <w:jc w:val="both"/>
        <w:rPr>
          <w:rFonts w:ascii="Calibri" w:hAnsi="Calibri" w:cs="Calibri"/>
          <w:noProof/>
        </w:rPr>
      </w:pPr>
      <w:r w:rsidRPr="00C208AF">
        <w:rPr>
          <w:rFonts w:ascii="Calibri" w:hAnsi="Calibri" w:cs="Calibri"/>
          <w:noProof/>
        </w:rPr>
        <w:fldChar w:fldCharType="begin">
          <w:ffData>
            <w:name w:val=""/>
            <w:enabled/>
            <w:calcOnExit w:val="0"/>
            <w:checkBox>
              <w:sizeAuto/>
              <w:default w:val="0"/>
            </w:checkBox>
          </w:ffData>
        </w:fldChar>
      </w:r>
      <w:r w:rsidRPr="00C208AF">
        <w:rPr>
          <w:rFonts w:ascii="Calibri" w:hAnsi="Calibri" w:cs="Calibri"/>
          <w:noProof/>
        </w:rPr>
        <w:instrText xml:space="preserve"> FORMCHECKBOX </w:instrText>
      </w:r>
      <w:r w:rsidR="0063158C">
        <w:rPr>
          <w:rFonts w:ascii="Calibri" w:hAnsi="Calibri" w:cs="Calibri"/>
          <w:noProof/>
        </w:rPr>
      </w:r>
      <w:r w:rsidR="0063158C">
        <w:rPr>
          <w:rFonts w:ascii="Calibri" w:hAnsi="Calibri" w:cs="Calibri"/>
          <w:noProof/>
        </w:rPr>
        <w:fldChar w:fldCharType="separate"/>
      </w:r>
      <w:r w:rsidRPr="00C208AF">
        <w:rPr>
          <w:rFonts w:ascii="Calibri" w:hAnsi="Calibri" w:cs="Calibri"/>
          <w:noProof/>
        </w:rPr>
        <w:fldChar w:fldCharType="end"/>
      </w:r>
      <w:r w:rsidRPr="00C208AF">
        <w:rPr>
          <w:rFonts w:ascii="Calibri" w:hAnsi="Calibri" w:cs="Calibri"/>
          <w:noProof/>
        </w:rPr>
        <w:t xml:space="preserve"> Să iau toate măsurile pentru respectarea principiului „Poluatorul plătește”.</w:t>
      </w:r>
    </w:p>
    <w:p w14:paraId="1101F9EB" w14:textId="77777777" w:rsidR="00281D79" w:rsidRPr="00C208AF" w:rsidRDefault="00281D79" w:rsidP="00281D79">
      <w:pPr>
        <w:pStyle w:val="Listparagraf"/>
        <w:spacing w:after="0" w:line="240" w:lineRule="auto"/>
        <w:ind w:left="425"/>
        <w:jc w:val="both"/>
        <w:rPr>
          <w:rFonts w:ascii="Calibri" w:hAnsi="Calibri" w:cs="Calibri"/>
          <w:i/>
          <w:noProof/>
          <w:color w:val="00B050"/>
          <w:sz w:val="24"/>
          <w:szCs w:val="24"/>
        </w:rPr>
      </w:pPr>
    </w:p>
    <w:p w14:paraId="13DD6AF0" w14:textId="77777777" w:rsidR="00281D79" w:rsidRPr="00C208AF" w:rsidRDefault="00281D79" w:rsidP="00281D79">
      <w:pPr>
        <w:pStyle w:val="Listparagraf"/>
        <w:numPr>
          <w:ilvl w:val="0"/>
          <w:numId w:val="5"/>
        </w:numPr>
        <w:suppressAutoHyphens w:val="0"/>
        <w:spacing w:after="0" w:line="240" w:lineRule="auto"/>
        <w:ind w:left="284" w:right="64" w:hanging="284"/>
        <w:jc w:val="both"/>
        <w:rPr>
          <w:rFonts w:ascii="Calibri" w:hAnsi="Calibri" w:cs="Calibri"/>
          <w:noProof/>
          <w:sz w:val="24"/>
          <w:szCs w:val="24"/>
        </w:rPr>
      </w:pPr>
      <w:r w:rsidRPr="00C208AF">
        <w:rPr>
          <w:rFonts w:ascii="Calibri" w:hAnsi="Calibri" w:cs="Calibri"/>
          <w:b/>
          <w:bCs/>
          <w:noProof/>
          <w:sz w:val="24"/>
          <w:szCs w:val="24"/>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C208AF">
        <w:rPr>
          <w:rFonts w:ascii="Calibri" w:hAnsi="Calibri" w:cs="Calibri"/>
          <w:noProof/>
          <w:sz w:val="24"/>
          <w:szCs w:val="24"/>
        </w:rPr>
        <w:t>.</w:t>
      </w:r>
    </w:p>
    <w:p w14:paraId="305C465D" w14:textId="77777777" w:rsidR="00281D79" w:rsidRPr="00C208AF" w:rsidRDefault="00281D79" w:rsidP="00281D79">
      <w:pPr>
        <w:pStyle w:val="Listparagraf"/>
        <w:numPr>
          <w:ilvl w:val="0"/>
          <w:numId w:val="5"/>
        </w:numPr>
        <w:suppressAutoHyphens w:val="0"/>
        <w:spacing w:after="0" w:line="240" w:lineRule="auto"/>
        <w:ind w:left="284" w:right="64" w:hanging="284"/>
        <w:jc w:val="both"/>
        <w:rPr>
          <w:rFonts w:ascii="Calibri" w:hAnsi="Calibri" w:cs="Calibri"/>
          <w:b/>
          <w:noProof/>
          <w:sz w:val="24"/>
          <w:szCs w:val="24"/>
        </w:rPr>
      </w:pPr>
      <w:r w:rsidRPr="00C208AF">
        <w:rPr>
          <w:rFonts w:ascii="Calibri" w:hAnsi="Calibri" w:cs="Calibri"/>
          <w:b/>
          <w:noProof/>
          <w:sz w:val="24"/>
          <w:szCs w:val="24"/>
        </w:rPr>
        <w:t>Declar că am luat la cunoștință că în etapa de contractare am obligația să fac dovada tuturor celor declarate prin prezenta Declarație, sub sancțiunea respingerii cererii de finanțare.</w:t>
      </w:r>
    </w:p>
    <w:p w14:paraId="5F043B12" w14:textId="77777777" w:rsidR="00281D79" w:rsidRPr="00C208AF" w:rsidRDefault="00281D79" w:rsidP="00281D79">
      <w:pPr>
        <w:pStyle w:val="Listparagraf"/>
        <w:numPr>
          <w:ilvl w:val="0"/>
          <w:numId w:val="5"/>
        </w:numPr>
        <w:suppressAutoHyphens w:val="0"/>
        <w:spacing w:after="0" w:line="240" w:lineRule="auto"/>
        <w:ind w:left="284" w:right="64" w:hanging="284"/>
        <w:jc w:val="both"/>
        <w:rPr>
          <w:rFonts w:ascii="Calibri" w:hAnsi="Calibri" w:cs="Calibri"/>
          <w:b/>
          <w:noProof/>
          <w:sz w:val="24"/>
          <w:szCs w:val="24"/>
        </w:rPr>
      </w:pPr>
      <w:r w:rsidRPr="00C208AF">
        <w:rPr>
          <w:rFonts w:ascii="Calibri" w:hAnsi="Calibri" w:cs="Calibri"/>
          <w:b/>
          <w:noProof/>
          <w:sz w:val="24"/>
          <w:szCs w:val="24"/>
        </w:rPr>
        <w:t xml:space="preserve">Declar că sunt pe deplin autorizat să semnez această declaraţie în numele </w:t>
      </w:r>
      <w:r w:rsidRPr="00C208AF">
        <w:rPr>
          <w:rFonts w:ascii="Calibri" w:hAnsi="Calibri" w:cs="Calibri"/>
          <w:noProof/>
          <w:sz w:val="24"/>
          <w:szCs w:val="24"/>
        </w:rPr>
        <w:t>&lt;denumire entitate juridică&gt;</w:t>
      </w:r>
      <w:r w:rsidRPr="00C208AF">
        <w:rPr>
          <w:rFonts w:ascii="Calibri" w:hAnsi="Calibri" w:cs="Calibri"/>
          <w:b/>
          <w:noProof/>
          <w:sz w:val="24"/>
          <w:szCs w:val="24"/>
        </w:rPr>
        <w:t>.</w:t>
      </w:r>
    </w:p>
    <w:p w14:paraId="405B00D9" w14:textId="77777777" w:rsidR="00281D79" w:rsidRPr="00C208AF" w:rsidRDefault="00281D79" w:rsidP="00281D79">
      <w:pPr>
        <w:pStyle w:val="bullet"/>
        <w:numPr>
          <w:ilvl w:val="0"/>
          <w:numId w:val="0"/>
        </w:numPr>
        <w:spacing w:before="0" w:after="0"/>
        <w:ind w:left="782"/>
        <w:rPr>
          <w:rFonts w:ascii="Calibri" w:hAnsi="Calibri" w:cs="Calibri"/>
          <w:b/>
          <w:sz w:val="24"/>
        </w:rPr>
      </w:pPr>
    </w:p>
    <w:p w14:paraId="7E3C6077" w14:textId="77777777" w:rsidR="00281D79" w:rsidRPr="00C208AF" w:rsidRDefault="00281D79" w:rsidP="00281D79">
      <w:pPr>
        <w:pStyle w:val="bullet"/>
        <w:numPr>
          <w:ilvl w:val="0"/>
          <w:numId w:val="0"/>
        </w:numPr>
        <w:spacing w:before="0" w:after="0"/>
        <w:ind w:left="720" w:hanging="360"/>
        <w:rPr>
          <w:rFonts w:ascii="Calibri" w:hAnsi="Calibri" w:cs="Calibri"/>
          <w:b/>
          <w:sz w:val="24"/>
        </w:rPr>
      </w:pPr>
      <w:r w:rsidRPr="00C208AF">
        <w:rPr>
          <w:rFonts w:ascii="Calibri" w:eastAsia="Calibri" w:hAnsi="Calibri" w:cs="Calibri"/>
          <w:b/>
          <w:sz w:val="24"/>
        </w:rPr>
        <w:t>&lt;nume&gt;,</w:t>
      </w:r>
      <w:r w:rsidRPr="00C208AF">
        <w:rPr>
          <w:rFonts w:ascii="Calibri" w:hAnsi="Calibri" w:cs="Calibri"/>
          <w:b/>
          <w:sz w:val="24"/>
        </w:rPr>
        <w:t xml:space="preserve"> &lt;</w:t>
      </w:r>
      <w:r w:rsidRPr="00C208AF">
        <w:rPr>
          <w:rFonts w:ascii="Calibri" w:eastAsia="Calibri" w:hAnsi="Calibri" w:cs="Calibri"/>
          <w:b/>
          <w:sz w:val="24"/>
        </w:rPr>
        <w:t>prenume&gt;,</w:t>
      </w:r>
      <w:r w:rsidRPr="00C208AF">
        <w:rPr>
          <w:rFonts w:ascii="Calibri" w:hAnsi="Calibri" w:cs="Calibri"/>
          <w:b/>
          <w:sz w:val="24"/>
        </w:rPr>
        <w:t xml:space="preserve"> </w:t>
      </w:r>
    </w:p>
    <w:p w14:paraId="6D4DBB0D" w14:textId="77777777" w:rsidR="00281D79" w:rsidRPr="00C208AF" w:rsidRDefault="00281D79" w:rsidP="00281D79">
      <w:pPr>
        <w:pStyle w:val="bullet"/>
        <w:numPr>
          <w:ilvl w:val="0"/>
          <w:numId w:val="0"/>
        </w:numPr>
        <w:spacing w:before="0" w:after="0"/>
        <w:ind w:left="720" w:hanging="360"/>
        <w:rPr>
          <w:rFonts w:ascii="Calibri" w:hAnsi="Calibri" w:cs="Calibri"/>
          <w:b/>
          <w:sz w:val="24"/>
        </w:rPr>
      </w:pPr>
      <w:r w:rsidRPr="00C208AF">
        <w:rPr>
          <w:rFonts w:ascii="Calibri" w:hAnsi="Calibri" w:cs="Calibri"/>
          <w:b/>
          <w:sz w:val="24"/>
        </w:rPr>
        <w:t>&lt;</w:t>
      </w:r>
      <w:r w:rsidRPr="00C208AF">
        <w:rPr>
          <w:rFonts w:ascii="Calibri" w:eastAsia="Calibri" w:hAnsi="Calibri" w:cs="Calibri"/>
          <w:b/>
          <w:sz w:val="24"/>
        </w:rPr>
        <w:t>funcție&gt;,</w:t>
      </w:r>
      <w:r w:rsidRPr="00C208AF">
        <w:rPr>
          <w:rFonts w:ascii="Calibri" w:hAnsi="Calibri" w:cs="Calibri"/>
          <w:b/>
          <w:sz w:val="24"/>
        </w:rPr>
        <w:t xml:space="preserve"> </w:t>
      </w:r>
    </w:p>
    <w:p w14:paraId="5A0DCB72" w14:textId="77777777" w:rsidR="00281D79" w:rsidRPr="00C208AF" w:rsidRDefault="00281D79" w:rsidP="00281D79">
      <w:pPr>
        <w:pStyle w:val="bullet"/>
        <w:numPr>
          <w:ilvl w:val="0"/>
          <w:numId w:val="0"/>
        </w:numPr>
        <w:spacing w:before="0" w:after="0"/>
        <w:ind w:left="720" w:hanging="360"/>
        <w:rPr>
          <w:rFonts w:ascii="Calibri" w:hAnsi="Calibri" w:cs="Calibri"/>
          <w:b/>
          <w:sz w:val="24"/>
        </w:rPr>
      </w:pPr>
      <w:r w:rsidRPr="00C208AF">
        <w:rPr>
          <w:rFonts w:ascii="Calibri" w:hAnsi="Calibri" w:cs="Calibri"/>
          <w:b/>
          <w:sz w:val="24"/>
        </w:rPr>
        <w:t xml:space="preserve">Semnătură </w:t>
      </w:r>
    </w:p>
    <w:p w14:paraId="5E42B9A4" w14:textId="77777777" w:rsidR="00281D79" w:rsidRPr="00C208AF" w:rsidRDefault="00281D79" w:rsidP="00281D79">
      <w:pPr>
        <w:pStyle w:val="bullet"/>
        <w:numPr>
          <w:ilvl w:val="0"/>
          <w:numId w:val="0"/>
        </w:numPr>
        <w:spacing w:before="0" w:after="0"/>
        <w:ind w:left="720" w:hanging="360"/>
        <w:rPr>
          <w:rFonts w:ascii="Calibri" w:hAnsi="Calibri" w:cs="Calibri"/>
          <w:b/>
          <w:sz w:val="24"/>
        </w:rPr>
      </w:pPr>
      <w:r w:rsidRPr="00C208AF">
        <w:rPr>
          <w:rFonts w:ascii="Calibri" w:hAnsi="Calibri" w:cs="Calibri"/>
          <w:b/>
          <w:sz w:val="24"/>
        </w:rPr>
        <w:t xml:space="preserve">Dată (zz/ll/aaaa) </w:t>
      </w:r>
    </w:p>
    <w:p w14:paraId="40D8B1A1" w14:textId="77777777" w:rsidR="005C7AFF" w:rsidRPr="00C208AF" w:rsidRDefault="005C7AFF" w:rsidP="005C7AFF">
      <w:pPr>
        <w:jc w:val="right"/>
        <w:rPr>
          <w:rFonts w:ascii="Calibri" w:hAnsi="Calibri" w:cs="Calibri"/>
          <w:noProof/>
          <w:sz w:val="16"/>
          <w:szCs w:val="16"/>
        </w:rPr>
      </w:pPr>
    </w:p>
    <w:p w14:paraId="54233A4A" w14:textId="77777777" w:rsidR="005C7AFF" w:rsidRPr="00C208AF" w:rsidRDefault="005C7AFF" w:rsidP="005C7AFF">
      <w:pPr>
        <w:jc w:val="right"/>
        <w:rPr>
          <w:rFonts w:ascii="Calibri" w:hAnsi="Calibri" w:cs="Calibri"/>
          <w:noProof/>
          <w:sz w:val="16"/>
          <w:szCs w:val="16"/>
        </w:rPr>
      </w:pPr>
    </w:p>
    <w:p w14:paraId="668009B0" w14:textId="77777777" w:rsidR="005C7AFF" w:rsidRPr="00C208AF" w:rsidRDefault="005C7AFF" w:rsidP="005C7AFF">
      <w:pPr>
        <w:jc w:val="right"/>
        <w:rPr>
          <w:rFonts w:ascii="Calibri" w:hAnsi="Calibri" w:cs="Calibri"/>
          <w:noProof/>
          <w:sz w:val="16"/>
          <w:szCs w:val="16"/>
        </w:rPr>
      </w:pPr>
    </w:p>
    <w:p w14:paraId="590098DA" w14:textId="77777777" w:rsidR="00C916A3" w:rsidRPr="00C208AF" w:rsidRDefault="00C916A3" w:rsidP="00376CFE">
      <w:pPr>
        <w:rPr>
          <w:rFonts w:ascii="Calibri" w:hAnsi="Calibri" w:cs="Calibri"/>
          <w:noProof/>
          <w:sz w:val="16"/>
          <w:szCs w:val="16"/>
        </w:rPr>
      </w:pPr>
    </w:p>
    <w:p w14:paraId="06F4BCF7" w14:textId="77777777" w:rsidR="00C916A3" w:rsidRPr="00C208AF" w:rsidRDefault="00C916A3" w:rsidP="00376CFE">
      <w:pPr>
        <w:rPr>
          <w:rFonts w:ascii="Calibri" w:hAnsi="Calibri" w:cs="Calibri"/>
          <w:noProof/>
          <w:sz w:val="16"/>
          <w:szCs w:val="16"/>
        </w:rPr>
      </w:pPr>
    </w:p>
    <w:p w14:paraId="7601F411" w14:textId="77777777" w:rsidR="0009018B" w:rsidRPr="00C208AF" w:rsidRDefault="0009018B" w:rsidP="00376CFE">
      <w:pPr>
        <w:rPr>
          <w:noProof/>
        </w:rPr>
      </w:pPr>
    </w:p>
    <w:p w14:paraId="43FD340D" w14:textId="77777777" w:rsidR="0009018B" w:rsidRPr="00C208AF" w:rsidRDefault="0009018B" w:rsidP="00376CFE">
      <w:pPr>
        <w:rPr>
          <w:noProof/>
        </w:rPr>
      </w:pPr>
    </w:p>
    <w:p w14:paraId="63C2A492" w14:textId="77777777" w:rsidR="0009018B" w:rsidRPr="00C208AF" w:rsidRDefault="0009018B" w:rsidP="00376CFE">
      <w:pPr>
        <w:rPr>
          <w:noProof/>
        </w:rPr>
      </w:pPr>
    </w:p>
    <w:p w14:paraId="3D306AAD" w14:textId="77777777" w:rsidR="0009018B" w:rsidRPr="00C208AF" w:rsidRDefault="0009018B" w:rsidP="00376CFE">
      <w:pPr>
        <w:rPr>
          <w:noProof/>
        </w:rPr>
      </w:pPr>
    </w:p>
    <w:p w14:paraId="05794F6F" w14:textId="77777777" w:rsidR="0009018B" w:rsidRPr="00C208AF" w:rsidRDefault="0009018B" w:rsidP="00376CFE">
      <w:pPr>
        <w:rPr>
          <w:noProof/>
        </w:rPr>
      </w:pPr>
    </w:p>
    <w:p w14:paraId="19E90DF9" w14:textId="77777777" w:rsidR="0009018B" w:rsidRPr="00C208AF" w:rsidRDefault="0009018B" w:rsidP="00376CFE">
      <w:pPr>
        <w:rPr>
          <w:noProof/>
        </w:rPr>
      </w:pPr>
    </w:p>
    <w:p w14:paraId="1CC9C939" w14:textId="77777777" w:rsidR="0009018B" w:rsidRPr="00C208AF" w:rsidRDefault="0009018B" w:rsidP="00376CFE">
      <w:pPr>
        <w:rPr>
          <w:noProof/>
        </w:rPr>
      </w:pPr>
    </w:p>
    <w:p w14:paraId="0439594A" w14:textId="77777777" w:rsidR="0009018B" w:rsidRPr="00C208AF" w:rsidRDefault="0009018B" w:rsidP="00376CFE">
      <w:pPr>
        <w:rPr>
          <w:noProof/>
        </w:rPr>
      </w:pPr>
    </w:p>
    <w:p w14:paraId="27232D99" w14:textId="77777777" w:rsidR="0009018B" w:rsidRPr="00C208AF" w:rsidRDefault="0009018B" w:rsidP="00376CFE">
      <w:pPr>
        <w:rPr>
          <w:noProof/>
        </w:rPr>
      </w:pPr>
    </w:p>
    <w:p w14:paraId="0B990586" w14:textId="77777777" w:rsidR="0009018B" w:rsidRPr="00C208AF" w:rsidRDefault="0009018B" w:rsidP="00376CFE">
      <w:pPr>
        <w:rPr>
          <w:noProof/>
        </w:rPr>
      </w:pPr>
    </w:p>
    <w:p w14:paraId="0875AF57" w14:textId="77777777" w:rsidR="0009018B" w:rsidRPr="00C208AF" w:rsidRDefault="0009018B" w:rsidP="00376CFE">
      <w:pPr>
        <w:rPr>
          <w:noProof/>
        </w:rPr>
      </w:pPr>
    </w:p>
    <w:p w14:paraId="25D43EED" w14:textId="77777777" w:rsidR="0009018B" w:rsidRPr="00C208AF" w:rsidRDefault="0009018B" w:rsidP="00376CFE">
      <w:pPr>
        <w:rPr>
          <w:noProof/>
        </w:rPr>
      </w:pPr>
    </w:p>
    <w:sectPr w:rsidR="0009018B" w:rsidRPr="00C208AF" w:rsidSect="00281D79">
      <w:headerReference w:type="even" r:id="rId8"/>
      <w:headerReference w:type="default" r:id="rId9"/>
      <w:footerReference w:type="default" r:id="rId10"/>
      <w:headerReference w:type="first" r:id="rId11"/>
      <w:footerReference w:type="first" r:id="rId12"/>
      <w:pgSz w:w="11906" w:h="16838" w:code="9"/>
      <w:pgMar w:top="1701" w:right="1106" w:bottom="1985"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85AB05" w14:textId="77777777" w:rsidR="000F79E1" w:rsidRDefault="000F79E1">
      <w:r>
        <w:separator/>
      </w:r>
    </w:p>
  </w:endnote>
  <w:endnote w:type="continuationSeparator" w:id="0">
    <w:p w14:paraId="18185E86" w14:textId="77777777" w:rsidR="000F79E1" w:rsidRDefault="000F7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70" w:type="dxa"/>
        <w:right w:w="70" w:type="dxa"/>
      </w:tblCellMar>
      <w:tblLook w:val="0000" w:firstRow="0" w:lastRow="0" w:firstColumn="0" w:lastColumn="0" w:noHBand="0" w:noVBand="0"/>
    </w:tblPr>
    <w:tblGrid>
      <w:gridCol w:w="9210"/>
    </w:tblGrid>
    <w:tr w:rsidR="002B3BB9" w14:paraId="03725794" w14:textId="77777777">
      <w:trPr>
        <w:cantSplit/>
        <w:trHeight w:hRule="exact" w:val="340"/>
        <w:hidden/>
      </w:trPr>
      <w:tc>
        <w:tcPr>
          <w:tcW w:w="9210" w:type="dxa"/>
        </w:tcPr>
        <w:p w14:paraId="64AE07E9" w14:textId="77777777" w:rsidR="002B3BB9" w:rsidRDefault="002B3BB9">
          <w:pPr>
            <w:pStyle w:val="Subsol"/>
            <w:rPr>
              <w:vanish/>
              <w:sz w:val="20"/>
            </w:rPr>
          </w:pPr>
        </w:p>
      </w:tc>
    </w:tr>
  </w:tbl>
  <w:p w14:paraId="54968BC0" w14:textId="77777777" w:rsidR="00F12E7F" w:rsidRDefault="003C51CC" w:rsidP="00F12E7F">
    <w:pPr>
      <w:pStyle w:val="Subsol"/>
    </w:pPr>
    <w:r>
      <w:rPr>
        <w:noProof/>
        <w:lang w:val="en-US" w:eastAsia="en-US"/>
      </w:rPr>
      <w:drawing>
        <wp:anchor distT="0" distB="0" distL="114300" distR="114300" simplePos="0" relativeHeight="251663872" behindDoc="0" locked="0" layoutInCell="1" allowOverlap="1" wp14:anchorId="2AB7B290" wp14:editId="644A19F3">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2848" behindDoc="0" locked="0" layoutInCell="1" allowOverlap="1" wp14:anchorId="09D25EBD" wp14:editId="66893BDE">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0C45A"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D25EBD"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7D20C45A"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1824" behindDoc="0" locked="0" layoutInCell="1" allowOverlap="1" wp14:anchorId="39CAB13B" wp14:editId="2FFDE865">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E7990"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CAB13B"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0D9E7990"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9776" behindDoc="0" locked="0" layoutInCell="1" allowOverlap="1" wp14:anchorId="3AC93ADE" wp14:editId="54E417C3">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7240974"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C8B4FD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78243B1"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 xml:space="preserve">Str. Decebal, 12,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C93AD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07240974"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C8B4FD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78243B1"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 xml:space="preserve">Str. Decebal, 12,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0800" behindDoc="0" locked="0" layoutInCell="1" allowOverlap="1" wp14:anchorId="4D7067C2" wp14:editId="6C496819">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7C2D6D"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17BE8" w14:textId="77777777" w:rsidR="00072DDE" w:rsidRDefault="003C51CC">
    <w:pPr>
      <w:pStyle w:val="Subsol"/>
    </w:pPr>
    <w:r>
      <w:rPr>
        <w:noProof/>
        <w:lang w:val="en-US" w:eastAsia="en-US"/>
      </w:rPr>
      <w:drawing>
        <wp:anchor distT="0" distB="0" distL="114300" distR="114300" simplePos="0" relativeHeight="251658752" behindDoc="0" locked="0" layoutInCell="1" allowOverlap="1" wp14:anchorId="3DEA2AA4" wp14:editId="5B729989">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7728" behindDoc="0" locked="0" layoutInCell="1" allowOverlap="1" wp14:anchorId="5679134E" wp14:editId="7DE67ECF">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E537D"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79134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30FE537D"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6704" behindDoc="0" locked="0" layoutInCell="1" allowOverlap="1" wp14:anchorId="0E9BC57C" wp14:editId="08F3EA4F">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93EC0"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9BC57C"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4CC93EC0"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4656" behindDoc="0" locked="0" layoutInCell="1" allowOverlap="1" wp14:anchorId="10709E63" wp14:editId="4B78EC98">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6841971"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4D0CEE7"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99E5F5D"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 xml:space="preserve">Str. Decebal, 12,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709E63"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46841971"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4D0CEE7"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99E5F5D"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 xml:space="preserve">Str. Decebal, 12,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5680" behindDoc="0" locked="0" layoutInCell="1" allowOverlap="1" wp14:anchorId="791958A2" wp14:editId="5C6A41C0">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7EC4EA" w14:textId="77777777" w:rsidR="000F79E1" w:rsidRDefault="000F79E1">
      <w:r>
        <w:separator/>
      </w:r>
    </w:p>
  </w:footnote>
  <w:footnote w:type="continuationSeparator" w:id="0">
    <w:p w14:paraId="7BEE7593" w14:textId="77777777" w:rsidR="000F79E1" w:rsidRDefault="000F7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0904C" w14:textId="2E24E7B6" w:rsidR="007B108B" w:rsidRDefault="0063158C">
    <w:pPr>
      <w:pStyle w:val="Antet"/>
    </w:pPr>
    <w:r>
      <w:rPr>
        <w:noProof/>
      </w:rPr>
      <w:pict w14:anchorId="7FAD15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5122" type="#_x0000_t136" style="position:absolute;margin-left:0;margin-top:0;width:583.65pt;height:89.75pt;rotation:315;z-index:-251651584;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0ACCC" w14:textId="17002169" w:rsidR="002B3BB9" w:rsidRPr="00851382" w:rsidRDefault="003C51CC">
    <w:pPr>
      <w:pStyle w:val="Antet"/>
      <w:rPr>
        <w:color w:val="999999"/>
      </w:rPr>
    </w:pPr>
    <w:r w:rsidRPr="00851382">
      <w:rPr>
        <w:noProof/>
        <w:color w:val="999999"/>
        <w:sz w:val="20"/>
        <w:szCs w:val="20"/>
        <w:lang w:eastAsia="ro-RO"/>
      </w:rPr>
      <mc:AlternateContent>
        <mc:Choice Requires="wpg">
          <w:drawing>
            <wp:anchor distT="0" distB="0" distL="114300" distR="114300" simplePos="0" relativeHeight="251650560" behindDoc="0" locked="0" layoutInCell="1" allowOverlap="1" wp14:anchorId="06CFDEF1" wp14:editId="6FA86857">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69492D" w14:textId="77777777" w:rsidR="00376CFE" w:rsidRDefault="00376CFE" w:rsidP="00376CFE">
                            <w:pPr>
                              <w:spacing w:line="330" w:lineRule="auto"/>
                            </w:pPr>
                          </w:p>
                          <w:p w14:paraId="292928CD"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CFDEF1"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7369492D" w14:textId="77777777" w:rsidR="00376CFE" w:rsidRDefault="00376CFE" w:rsidP="00376CFE">
                      <w:pPr>
                        <w:spacing w:line="330" w:lineRule="auto"/>
                      </w:pPr>
                    </w:p>
                    <w:p w14:paraId="292928CD"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351F71">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351F71">
      <w:rPr>
        <w:noProof/>
        <w:color w:val="999999"/>
        <w:sz w:val="20"/>
        <w:szCs w:val="20"/>
      </w:rPr>
      <w:t>2</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CF2CA" w14:textId="14BBE481" w:rsidR="002B3BB9" w:rsidRDefault="003C51CC">
    <w:pPr>
      <w:pStyle w:val="Antet"/>
      <w:tabs>
        <w:tab w:val="clear" w:pos="4536"/>
        <w:tab w:val="clear" w:pos="9072"/>
        <w:tab w:val="left" w:pos="6473"/>
      </w:tabs>
    </w:pPr>
    <w:r>
      <w:rPr>
        <w:noProof/>
        <w:lang w:val="en-US" w:eastAsia="en-US"/>
      </w:rPr>
      <w:drawing>
        <wp:anchor distT="0" distB="0" distL="114300" distR="114300" simplePos="0" relativeHeight="251651584" behindDoc="0" locked="0" layoutInCell="1" allowOverlap="1" wp14:anchorId="572B7321" wp14:editId="38EC902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608" behindDoc="0" locked="0" layoutInCell="1" allowOverlap="1" wp14:anchorId="66622557" wp14:editId="5E3F7543">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632" behindDoc="0" locked="0" layoutInCell="1" allowOverlap="1" wp14:anchorId="43827271" wp14:editId="7E6D307D">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num w:numId="1" w16cid:durableId="1384912250">
    <w:abstractNumId w:val="2"/>
  </w:num>
  <w:num w:numId="2" w16cid:durableId="2042895153">
    <w:abstractNumId w:val="1"/>
  </w:num>
  <w:num w:numId="3" w16cid:durableId="616260827">
    <w:abstractNumId w:val="4"/>
  </w:num>
  <w:num w:numId="4" w16cid:durableId="1622955787">
    <w:abstractNumId w:val="0"/>
  </w:num>
  <w:num w:numId="5" w16cid:durableId="718238149">
    <w:abstractNumId w:val="5"/>
  </w:num>
  <w:num w:numId="6" w16cid:durableId="26334702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dreea Sicoe">
    <w15:presenceInfo w15:providerId="AD" w15:userId="S-1-5-21-3644310363-1522216525-2827484880-32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noPunctuationKerning/>
  <w:characterSpacingControl w:val="doNotCompress"/>
  <w:hdrShapeDefaults>
    <o:shapedefaults v:ext="edit" spidmax="5123"/>
    <o:shapelayout v:ext="edit">
      <o:idmap v:ext="edit" data="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72DDE"/>
    <w:rsid w:val="00080850"/>
    <w:rsid w:val="0009018B"/>
    <w:rsid w:val="00094830"/>
    <w:rsid w:val="000C2AAE"/>
    <w:rsid w:val="000F79E1"/>
    <w:rsid w:val="001175F2"/>
    <w:rsid w:val="001357F6"/>
    <w:rsid w:val="00144BFD"/>
    <w:rsid w:val="001E7D06"/>
    <w:rsid w:val="00281D79"/>
    <w:rsid w:val="002B3BB9"/>
    <w:rsid w:val="002E07E9"/>
    <w:rsid w:val="002F1246"/>
    <w:rsid w:val="00313316"/>
    <w:rsid w:val="003277DD"/>
    <w:rsid w:val="00334E25"/>
    <w:rsid w:val="00351F71"/>
    <w:rsid w:val="00376CFE"/>
    <w:rsid w:val="003C51CC"/>
    <w:rsid w:val="003E2E03"/>
    <w:rsid w:val="00474F02"/>
    <w:rsid w:val="00523BEA"/>
    <w:rsid w:val="005A6B00"/>
    <w:rsid w:val="005C21C9"/>
    <w:rsid w:val="005C7AFF"/>
    <w:rsid w:val="00643AC4"/>
    <w:rsid w:val="006B79B9"/>
    <w:rsid w:val="007209E0"/>
    <w:rsid w:val="00754551"/>
    <w:rsid w:val="007A69A6"/>
    <w:rsid w:val="007B108B"/>
    <w:rsid w:val="007C403D"/>
    <w:rsid w:val="00851382"/>
    <w:rsid w:val="0088290B"/>
    <w:rsid w:val="008C26CE"/>
    <w:rsid w:val="008E7688"/>
    <w:rsid w:val="00917B35"/>
    <w:rsid w:val="00936CF8"/>
    <w:rsid w:val="0095716B"/>
    <w:rsid w:val="009F711B"/>
    <w:rsid w:val="00A06DE4"/>
    <w:rsid w:val="00AE4990"/>
    <w:rsid w:val="00B121FC"/>
    <w:rsid w:val="00B15233"/>
    <w:rsid w:val="00BD3175"/>
    <w:rsid w:val="00C055D1"/>
    <w:rsid w:val="00C05C7A"/>
    <w:rsid w:val="00C208AF"/>
    <w:rsid w:val="00C82AD1"/>
    <w:rsid w:val="00C916A3"/>
    <w:rsid w:val="00CC6C98"/>
    <w:rsid w:val="00CF347D"/>
    <w:rsid w:val="00D22014"/>
    <w:rsid w:val="00D94812"/>
    <w:rsid w:val="00DD113C"/>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3"/>
    <o:shapelayout v:ext="edit">
      <o:idmap v:ext="edit" data="1"/>
    </o:shapelayout>
  </w:shapeDefaults>
  <w:decimalSymbol w:val=","/>
  <w:listSeparator w:val=";"/>
  <w14:docId w14:val="6AC08BCB"/>
  <w15:chartTrackingRefBased/>
  <w15:docId w15:val="{BEAF0020-5B27-4C9D-B092-46F6EEFFA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link w:val="Listparagraf"/>
    <w:uiPriority w:val="34"/>
    <w:qFormat/>
    <w:rsid w:val="00281D79"/>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281D79"/>
    <w:pPr>
      <w:suppressAutoHyphens/>
      <w:spacing w:after="160" w:line="259" w:lineRule="auto"/>
      <w:ind w:left="720"/>
      <w:contextualSpacing/>
    </w:pPr>
    <w:rPr>
      <w:rFonts w:ascii="Times New Roman" w:hAnsi="Times New Roman"/>
      <w:sz w:val="20"/>
      <w:szCs w:val="20"/>
      <w:lang w:eastAsia="ro-RO"/>
    </w:rPr>
  </w:style>
  <w:style w:type="paragraph" w:customStyle="1" w:styleId="bullet">
    <w:name w:val="bullet"/>
    <w:basedOn w:val="Normal"/>
    <w:qFormat/>
    <w:rsid w:val="00281D79"/>
    <w:pPr>
      <w:numPr>
        <w:numId w:val="3"/>
      </w:numPr>
      <w:suppressAutoHyphens/>
      <w:spacing w:before="120" w:after="120"/>
      <w:jc w:val="both"/>
    </w:pPr>
    <w:rPr>
      <w:rFonts w:ascii="Trebuchet MS" w:hAnsi="Trebuchet MS" w:cs="Arial"/>
      <w:noProof/>
      <w:sz w:val="20"/>
      <w:lang w:eastAsia="en-US"/>
    </w:rPr>
  </w:style>
  <w:style w:type="paragraph" w:customStyle="1" w:styleId="bulletX">
    <w:name w:val="bulletX"/>
    <w:basedOn w:val="Normal"/>
    <w:qFormat/>
    <w:rsid w:val="00281D79"/>
    <w:pPr>
      <w:numPr>
        <w:numId w:val="4"/>
      </w:numPr>
      <w:suppressAutoHyphens/>
      <w:spacing w:before="120" w:after="120"/>
    </w:pPr>
    <w:rPr>
      <w:rFonts w:ascii="Arial,Bold" w:hAnsi="Arial,Bold" w:cs="Arial"/>
      <w:noProof/>
      <w:sz w:val="20"/>
      <w:szCs w:val="22"/>
      <w:lang w:eastAsia="en-US"/>
    </w:rPr>
  </w:style>
  <w:style w:type="paragraph" w:customStyle="1" w:styleId="Ghid2">
    <w:name w:val="Ghid 2"/>
    <w:basedOn w:val="Normal"/>
    <w:link w:val="Ghid2Caracter"/>
    <w:rsid w:val="00281D79"/>
    <w:pPr>
      <w:spacing w:before="120" w:line="288" w:lineRule="auto"/>
    </w:pPr>
    <w:rPr>
      <w:rFonts w:ascii="Verdana" w:eastAsia="MS Mincho" w:hAnsi="Verdana"/>
      <w:i/>
      <w:noProof/>
      <w:szCs w:val="20"/>
      <w:lang w:eastAsia="en-US"/>
    </w:rPr>
  </w:style>
  <w:style w:type="character" w:customStyle="1" w:styleId="Ghid2Caracter">
    <w:name w:val="Ghid 2 Caracter"/>
    <w:link w:val="Ghid2"/>
    <w:locked/>
    <w:rsid w:val="00281D79"/>
    <w:rPr>
      <w:rFonts w:ascii="Verdana" w:eastAsia="MS Mincho" w:hAnsi="Verdana"/>
      <w:i/>
      <w:noProof/>
      <w:sz w:val="24"/>
      <w:lang w:eastAsia="en-US"/>
    </w:rPr>
  </w:style>
  <w:style w:type="paragraph" w:styleId="Revizuire">
    <w:name w:val="Revision"/>
    <w:hidden/>
    <w:uiPriority w:val="99"/>
    <w:semiHidden/>
    <w:rsid w:val="00CF347D"/>
    <w:rPr>
      <w:rFonts w:ascii="Arial Narrow" w:hAnsi="Arial Narrow"/>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people" Target="people.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7B9C9-382B-437E-BD89-26FB382AE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0</TotalTime>
  <Pages>5</Pages>
  <Words>1411</Words>
  <Characters>9747</Characters>
  <Application>Microsoft Office Word</Application>
  <DocSecurity>0</DocSecurity>
  <Lines>81</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11136</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Andreea Sicoe</cp:lastModifiedBy>
  <cp:revision>2</cp:revision>
  <cp:lastPrinted>2022-03-29T08:07:00Z</cp:lastPrinted>
  <dcterms:created xsi:type="dcterms:W3CDTF">2025-10-13T08:06:00Z</dcterms:created>
  <dcterms:modified xsi:type="dcterms:W3CDTF">2025-10-13T08:06:00Z</dcterms:modified>
</cp:coreProperties>
</file>